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CUSC Party</w:t>
      </w:r>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as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4B510C" w:rsidRDefault="00DD7D7B" w:rsidP="00055DAC">
            <w:pPr>
              <w:rPr>
                <w:rFonts w:ascii="Arial" w:hAnsi="Arial" w:cs="Arial"/>
                <w:b/>
                <w:bCs/>
                <w:color w:val="000000" w:themeColor="text1"/>
                <w:rPrChange w:id="4" w:author="Paul Mott [NESO]" w:date="2025-06-30T14:51:00Z" w16du:dateUtc="2025-06-30T13:51:00Z">
                  <w:rPr>
                    <w:rFonts w:ascii="Arial" w:hAnsi="Arial" w:cs="Arial"/>
                    <w:b/>
                    <w:bCs/>
                  </w:rPr>
                </w:rPrChange>
              </w:rPr>
            </w:pPr>
            <w:r w:rsidRPr="004B510C">
              <w:rPr>
                <w:rFonts w:ascii="Arial" w:hAnsi="Arial" w:cs="Arial"/>
                <w:b/>
                <w:bCs/>
                <w:color w:val="000000" w:themeColor="text1"/>
                <w:rPrChange w:id="5" w:author="Paul Mott [NESO]" w:date="2025-06-30T14:51:00Z" w16du:dateUtc="2025-06-30T13:51:00Z">
                  <w:rPr>
                    <w:rFonts w:ascii="Arial" w:hAnsi="Arial" w:cs="Arial"/>
                    <w:b/>
                    <w:bCs/>
                  </w:rPr>
                </w:rPrChange>
              </w:rPr>
              <w:t>“Advancement”</w:t>
            </w:r>
          </w:p>
          <w:p w14:paraId="6FFD2EAA" w14:textId="77777777" w:rsidR="00DD7D7B" w:rsidRPr="004B510C" w:rsidRDefault="00DD7D7B" w:rsidP="00055DAC">
            <w:pPr>
              <w:pStyle w:val="clauseindent"/>
              <w:ind w:left="0"/>
              <w:rPr>
                <w:rFonts w:ascii="Arial" w:hAnsi="Arial" w:cs="Arial"/>
                <w:color w:val="000000" w:themeColor="text1"/>
                <w:rPrChange w:id="6" w:author="Paul Mott [NESO]" w:date="2025-06-30T14:51:00Z" w16du:dateUtc="2025-06-30T13:51:00Z">
                  <w:rPr>
                    <w:rFonts w:ascii="Arial" w:hAnsi="Arial" w:cs="Arial"/>
                  </w:rPr>
                </w:rPrChange>
              </w:rPr>
            </w:pPr>
          </w:p>
        </w:tc>
        <w:tc>
          <w:tcPr>
            <w:tcW w:w="6657" w:type="dxa"/>
            <w:gridSpan w:val="2"/>
          </w:tcPr>
          <w:p w14:paraId="5EF41968" w14:textId="6B6BC169" w:rsidR="00DD7D7B" w:rsidRPr="004B510C" w:rsidRDefault="00DD7D7B" w:rsidP="00055DAC">
            <w:pPr>
              <w:pStyle w:val="BodyTextIndent"/>
              <w:tabs>
                <w:tab w:val="left" w:pos="1134"/>
                <w:tab w:val="left" w:pos="1161"/>
              </w:tabs>
              <w:ind w:left="2"/>
              <w:jc w:val="both"/>
              <w:rPr>
                <w:rFonts w:ascii="Arial" w:hAnsi="Arial" w:cs="Arial"/>
                <w:color w:val="000000" w:themeColor="text1"/>
                <w:rPrChange w:id="7" w:author="Paul Mott [NESO]" w:date="2025-06-30T14:51:00Z" w16du:dateUtc="2025-06-30T13:51:00Z">
                  <w:rPr>
                    <w:rFonts w:ascii="Arial" w:hAnsi="Arial" w:cs="Arial"/>
                    <w:color w:val="FF0000"/>
                  </w:rPr>
                </w:rPrChange>
              </w:rPr>
            </w:pPr>
            <w:r w:rsidRPr="004B510C">
              <w:rPr>
                <w:rFonts w:ascii="Arial" w:hAnsi="Arial"/>
                <w:color w:val="000000" w:themeColor="text1"/>
                <w:szCs w:val="22"/>
                <w:rPrChange w:id="8" w:author="Paul Mott [NESO]" w:date="2025-06-30T14:51:00Z" w16du:dateUtc="2025-06-30T13:51:00Z">
                  <w:rPr>
                    <w:rFonts w:ascii="Arial" w:hAnsi="Arial"/>
                    <w:color w:val="FF0000"/>
                    <w:szCs w:val="22"/>
                  </w:rPr>
                </w:rPrChange>
              </w:rPr>
              <w:t xml:space="preserve">advancement of the </w:t>
            </w:r>
            <w:r w:rsidRPr="004B510C">
              <w:rPr>
                <w:rFonts w:ascii="Arial" w:hAnsi="Arial"/>
                <w:b/>
                <w:color w:val="000000" w:themeColor="text1"/>
                <w:szCs w:val="22"/>
                <w:rPrChange w:id="9" w:author="Paul Mott [NESO]" w:date="2025-06-30T14:51:00Z" w16du:dateUtc="2025-06-30T13:51:00Z">
                  <w:rPr>
                    <w:rFonts w:ascii="Arial" w:hAnsi="Arial"/>
                    <w:b/>
                    <w:color w:val="FF0000"/>
                    <w:szCs w:val="22"/>
                  </w:rPr>
                </w:rPrChange>
              </w:rPr>
              <w:t>Construction Programme</w:t>
            </w:r>
            <w:r w:rsidRPr="004B510C">
              <w:rPr>
                <w:rFonts w:ascii="Arial" w:hAnsi="Arial"/>
                <w:color w:val="000000" w:themeColor="text1"/>
                <w:szCs w:val="22"/>
                <w:rPrChange w:id="10" w:author="Paul Mott [NESO]" w:date="2025-06-30T14:51:00Z" w16du:dateUtc="2025-06-30T13:51:00Z">
                  <w:rPr>
                    <w:rFonts w:ascii="Arial" w:hAnsi="Arial"/>
                    <w:color w:val="FF0000"/>
                    <w:szCs w:val="22"/>
                  </w:rPr>
                </w:rPrChange>
              </w:rPr>
              <w:t xml:space="preserve"> to enable an earlier </w:t>
            </w:r>
            <w:r w:rsidRPr="004B510C">
              <w:rPr>
                <w:rFonts w:ascii="Arial" w:hAnsi="Arial"/>
                <w:b/>
                <w:color w:val="000000" w:themeColor="text1"/>
                <w:szCs w:val="22"/>
                <w:rPrChange w:id="11" w:author="Paul Mott [NESO]" w:date="2025-06-30T14:51:00Z" w16du:dateUtc="2025-06-30T13:51:00Z">
                  <w:rPr>
                    <w:rFonts w:ascii="Arial" w:hAnsi="Arial"/>
                    <w:b/>
                    <w:color w:val="FF0000"/>
                    <w:szCs w:val="22"/>
                  </w:rPr>
                </w:rPrChange>
              </w:rPr>
              <w:t xml:space="preserve">Completion Date </w:t>
            </w:r>
            <w:r w:rsidRPr="004B510C">
              <w:rPr>
                <w:rFonts w:ascii="Arial" w:hAnsi="Arial"/>
                <w:color w:val="000000" w:themeColor="text1"/>
                <w:szCs w:val="22"/>
                <w:rPrChange w:id="12" w:author="Paul Mott [NESO]" w:date="2025-06-30T14:51:00Z" w16du:dateUtc="2025-06-30T13:51:00Z">
                  <w:rPr>
                    <w:rFonts w:ascii="Arial" w:hAnsi="Arial"/>
                    <w:color w:val="FF0000"/>
                    <w:szCs w:val="22"/>
                  </w:rPr>
                </w:rPrChange>
              </w:rPr>
              <w:t xml:space="preserve">for connection to or use of the </w:t>
            </w:r>
            <w:r w:rsidRPr="004B510C">
              <w:rPr>
                <w:rFonts w:ascii="Arial" w:hAnsi="Arial"/>
                <w:b/>
                <w:color w:val="000000" w:themeColor="text1"/>
                <w:szCs w:val="22"/>
                <w:rPrChange w:id="13" w:author="Paul Mott [NESO]" w:date="2025-06-30T14:51:00Z" w16du:dateUtc="2025-06-30T13:51:00Z">
                  <w:rPr>
                    <w:rFonts w:ascii="Arial" w:hAnsi="Arial"/>
                    <w:b/>
                    <w:color w:val="FF0000"/>
                    <w:szCs w:val="22"/>
                  </w:rPr>
                </w:rPrChange>
              </w:rPr>
              <w:t xml:space="preserve">National Electricity Transmission System </w:t>
            </w:r>
            <w:r w:rsidRPr="004B510C">
              <w:rPr>
                <w:rFonts w:ascii="Arial" w:hAnsi="Arial"/>
                <w:color w:val="000000" w:themeColor="text1"/>
                <w:szCs w:val="22"/>
                <w:rPrChange w:id="14" w:author="Paul Mott [NESO]" w:date="2025-06-30T14:51:00Z" w16du:dateUtc="2025-06-30T13:51:00Z">
                  <w:rPr>
                    <w:rFonts w:ascii="Arial" w:hAnsi="Arial"/>
                    <w:color w:val="FF0000"/>
                    <w:szCs w:val="22"/>
                  </w:rPr>
                </w:rPrChange>
              </w:rPr>
              <w:t xml:space="preserve">or </w:t>
            </w:r>
            <w:r w:rsidRPr="004B510C">
              <w:rPr>
                <w:rFonts w:ascii="Arial" w:hAnsi="Arial"/>
                <w:b/>
                <w:color w:val="000000" w:themeColor="text1"/>
                <w:szCs w:val="22"/>
                <w:rPrChange w:id="15" w:author="Paul Mott [NESO]" w:date="2025-06-30T14:51:00Z" w16du:dateUtc="2025-06-30T13:51:00Z">
                  <w:rPr>
                    <w:rFonts w:ascii="Arial" w:hAnsi="Arial"/>
                    <w:b/>
                    <w:color w:val="FF0000"/>
                    <w:szCs w:val="22"/>
                  </w:rPr>
                </w:rPrChange>
              </w:rPr>
              <w:t xml:space="preserve">Energisation </w:t>
            </w:r>
            <w:r w:rsidRPr="004B510C">
              <w:rPr>
                <w:rFonts w:ascii="Arial" w:hAnsi="Arial"/>
                <w:color w:val="000000" w:themeColor="text1"/>
                <w:szCs w:val="22"/>
                <w:rPrChange w:id="16" w:author="Paul Mott [NESO]" w:date="2025-06-30T14:51:00Z" w16du:dateUtc="2025-06-30T13:51:00Z">
                  <w:rPr>
                    <w:rFonts w:ascii="Arial" w:hAnsi="Arial"/>
                    <w:color w:val="FF0000"/>
                    <w:szCs w:val="22"/>
                  </w:rPr>
                </w:rPrChange>
              </w:rPr>
              <w:t xml:space="preserve">in the case of </w:t>
            </w:r>
            <w:r w:rsidRPr="004B510C">
              <w:rPr>
                <w:rFonts w:ascii="Arial" w:hAnsi="Arial"/>
                <w:b/>
                <w:color w:val="000000" w:themeColor="text1"/>
                <w:szCs w:val="22"/>
                <w:rPrChange w:id="17" w:author="Paul Mott [NESO]" w:date="2025-06-30T14:51:00Z" w16du:dateUtc="2025-06-30T13:51:00Z">
                  <w:rPr>
                    <w:rFonts w:ascii="Arial" w:hAnsi="Arial"/>
                    <w:b/>
                    <w:color w:val="FF0000"/>
                    <w:szCs w:val="22"/>
                  </w:rPr>
                </w:rPrChange>
              </w:rPr>
              <w:t>Embedded Power Stations</w:t>
            </w:r>
            <w:r w:rsidRPr="004B510C">
              <w:rPr>
                <w:rFonts w:ascii="Arial" w:hAnsi="Arial"/>
                <w:color w:val="000000" w:themeColor="text1"/>
                <w:szCs w:val="22"/>
                <w:rPrChange w:id="18" w:author="Paul Mott [NESO]" w:date="2025-06-30T14:51:00Z" w16du:dateUtc="2025-06-30T13:51:00Z">
                  <w:rPr>
                    <w:rFonts w:ascii="Arial" w:hAnsi="Arial"/>
                    <w:color w:val="FF0000"/>
                    <w:szCs w:val="22"/>
                  </w:rPr>
                </w:rPrChange>
              </w:rPr>
              <w:t>;</w:t>
            </w:r>
          </w:p>
        </w:tc>
      </w:tr>
      <w:tr w:rsidR="00DD7D7B" w:rsidRPr="00055DAC" w14:paraId="1ED324AE" w14:textId="77777777" w:rsidTr="006C65B2">
        <w:trPr>
          <w:trHeight w:val="784"/>
        </w:trPr>
        <w:tc>
          <w:tcPr>
            <w:tcW w:w="2695" w:type="dxa"/>
          </w:tcPr>
          <w:p w14:paraId="7EED827B" w14:textId="1FE7C41B" w:rsidR="00DD7D7B" w:rsidRPr="004B510C" w:rsidRDefault="00DD7D7B" w:rsidP="00055DAC">
            <w:pPr>
              <w:rPr>
                <w:rFonts w:ascii="Arial" w:hAnsi="Arial" w:cs="Arial"/>
                <w:color w:val="000000" w:themeColor="text1"/>
                <w:rPrChange w:id="19" w:author="Paul Mott [NESO]" w:date="2025-06-30T14:51:00Z" w16du:dateUtc="2025-06-30T13:51:00Z">
                  <w:rPr>
                    <w:rFonts w:ascii="Arial" w:hAnsi="Arial" w:cs="Arial"/>
                  </w:rPr>
                </w:rPrChange>
              </w:rPr>
            </w:pPr>
            <w:r w:rsidRPr="004B510C">
              <w:rPr>
                <w:rFonts w:ascii="Arial" w:hAnsi="Arial" w:cs="Arial"/>
                <w:b/>
                <w:bCs/>
                <w:color w:val="000000" w:themeColor="text1"/>
                <w:rPrChange w:id="20" w:author="Paul Mott [NESO]" w:date="2025-06-30T14:51:00Z" w16du:dateUtc="2025-06-30T13:51:00Z">
                  <w:rPr>
                    <w:rFonts w:ascii="Arial" w:hAnsi="Arial" w:cs="Arial"/>
                    <w:b/>
                    <w:bCs/>
                  </w:rPr>
                </w:rPrChange>
              </w:rPr>
              <w:t>“Advancement Request”</w:t>
            </w:r>
          </w:p>
        </w:tc>
        <w:tc>
          <w:tcPr>
            <w:tcW w:w="6657" w:type="dxa"/>
            <w:gridSpan w:val="2"/>
          </w:tcPr>
          <w:p w14:paraId="78B3A523" w14:textId="195B11B5" w:rsidR="00DD7D7B" w:rsidRPr="004B510C" w:rsidRDefault="00DD7D7B" w:rsidP="00055DAC">
            <w:pPr>
              <w:rPr>
                <w:color w:val="000000" w:themeColor="text1"/>
                <w:rPrChange w:id="21" w:author="Paul Mott [NESO]" w:date="2025-06-30T14:51:00Z" w16du:dateUtc="2025-06-30T13:51:00Z">
                  <w:rPr>
                    <w:color w:val="FF0000"/>
                  </w:rPr>
                </w:rPrChange>
              </w:rPr>
            </w:pPr>
            <w:r w:rsidRPr="004B510C">
              <w:rPr>
                <w:rFonts w:ascii="Arial" w:hAnsi="Arial"/>
                <w:color w:val="000000" w:themeColor="text1"/>
                <w:szCs w:val="22"/>
                <w:rPrChange w:id="22" w:author="Paul Mott [NESO]" w:date="2025-06-30T14:51:00Z" w16du:dateUtc="2025-06-30T13:51:00Z">
                  <w:rPr>
                    <w:rFonts w:ascii="Arial" w:hAnsi="Arial"/>
                    <w:color w:val="FF0000"/>
                    <w:szCs w:val="22"/>
                  </w:rPr>
                </w:rPrChange>
              </w:rPr>
              <w:t xml:space="preserve">a request for </w:t>
            </w:r>
            <w:r w:rsidRPr="004B510C">
              <w:rPr>
                <w:rFonts w:ascii="Arial" w:hAnsi="Arial"/>
                <w:b/>
                <w:color w:val="000000" w:themeColor="text1"/>
                <w:szCs w:val="22"/>
                <w:rPrChange w:id="23" w:author="Paul Mott [NESO]" w:date="2025-06-30T14:51:00Z" w16du:dateUtc="2025-06-30T13:51:00Z">
                  <w:rPr>
                    <w:rFonts w:ascii="Arial" w:hAnsi="Arial"/>
                    <w:b/>
                    <w:color w:val="FF0000"/>
                    <w:szCs w:val="22"/>
                  </w:rPr>
                </w:rPrChange>
              </w:rPr>
              <w:t xml:space="preserve">Advancement </w:t>
            </w:r>
            <w:r w:rsidRPr="004B510C">
              <w:rPr>
                <w:rFonts w:ascii="Arial" w:hAnsi="Arial"/>
                <w:color w:val="000000" w:themeColor="text1"/>
                <w:szCs w:val="22"/>
                <w:rPrChange w:id="24" w:author="Paul Mott [NESO]" w:date="2025-06-30T14:51:00Z" w16du:dateUtc="2025-06-30T13:51:00Z">
                  <w:rPr>
                    <w:rFonts w:ascii="Arial" w:hAnsi="Arial"/>
                    <w:color w:val="FF0000"/>
                    <w:szCs w:val="22"/>
                  </w:rPr>
                </w:rPrChange>
              </w:rPr>
              <w:t xml:space="preserve">in the form set out in the </w:t>
            </w:r>
            <w:r w:rsidRPr="004B510C">
              <w:rPr>
                <w:rFonts w:ascii="Arial" w:hAnsi="Arial"/>
                <w:b/>
                <w:color w:val="000000" w:themeColor="text1"/>
                <w:szCs w:val="22"/>
                <w:rPrChange w:id="25" w:author="Paul Mott [NESO]" w:date="2025-06-30T14:51:00Z" w16du:dateUtc="2025-06-30T13:51:00Z">
                  <w:rPr>
                    <w:rFonts w:ascii="Arial" w:hAnsi="Arial"/>
                    <w:b/>
                    <w:color w:val="FF0000"/>
                    <w:szCs w:val="22"/>
                  </w:rPr>
                </w:rPrChange>
              </w:rPr>
              <w:t>Gate 2 Criteria Methodology</w:t>
            </w:r>
            <w:r w:rsidRPr="004B510C">
              <w:rPr>
                <w:rFonts w:ascii="Arial" w:hAnsi="Arial"/>
                <w:color w:val="000000" w:themeColor="text1"/>
                <w:szCs w:val="22"/>
                <w:rPrChange w:id="26" w:author="Paul Mott [NESO]" w:date="2025-06-30T14:51:00Z" w16du:dateUtc="2025-06-30T13:51:00Z">
                  <w:rPr>
                    <w:rFonts w:ascii="Arial" w:hAnsi="Arial"/>
                    <w:color w:val="FF0000"/>
                    <w:szCs w:val="22"/>
                  </w:rPr>
                </w:rPrChange>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27" w:name="_BPDCD_4"/>
            <w:r w:rsidRPr="00055DAC">
              <w:rPr>
                <w:rFonts w:ascii="Arial" w:hAnsi="Arial" w:cs="Arial"/>
              </w:rPr>
              <w:t xml:space="preserve">as </w:t>
            </w:r>
            <w:bookmarkEnd w:id="27"/>
            <w:r w:rsidRPr="00055DAC">
              <w:rPr>
                <w:rFonts w:ascii="Arial" w:hAnsi="Arial" w:cs="Arial"/>
              </w:rPr>
              <w:t>defined in Paragraph 8A.4.4.2</w:t>
            </w:r>
            <w:bookmarkStart w:id="28" w:name="_BPDCD_5"/>
            <w:r w:rsidRPr="00055DAC">
              <w:rPr>
                <w:rFonts w:ascii="Arial" w:hAnsi="Arial" w:cs="Arial"/>
              </w:rPr>
              <w:t>;</w:t>
            </w:r>
            <w:r w:rsidRPr="00055DAC">
              <w:rPr>
                <w:rFonts w:ascii="Arial" w:hAnsi="Arial" w:cs="Arial"/>
                <w:color w:val="0000FF"/>
                <w:u w:val="double"/>
              </w:rPr>
              <w:t xml:space="preserve"> </w:t>
            </w:r>
            <w:bookmarkEnd w:id="28"/>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29" w:name="_BPDCD_6"/>
            <w:r w:rsidRPr="00055DAC">
              <w:rPr>
                <w:rFonts w:ascii="Arial" w:hAnsi="Arial" w:cs="Arial"/>
              </w:rPr>
              <w:t>;</w:t>
            </w:r>
            <w:bookmarkEnd w:id="29"/>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r w:rsidRPr="00055DAC">
              <w:rPr>
                <w:rFonts w:ascii="Arial" w:hAnsi="Arial" w:cs="Arial"/>
              </w:rPr>
              <w:t>as a result of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Deenergisation</w:t>
            </w:r>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Emergency Deenergisation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System to Generator Operational Intertripping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  chance of being exceeded as a  result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003107D6"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30" w:name="_BPDCD_7"/>
            <w:r w:rsidRPr="00055DAC">
              <w:rPr>
                <w:rFonts w:ascii="Arial" w:hAnsi="Arial" w:cs="Arial"/>
              </w:rPr>
              <w:t xml:space="preserve">the </w:t>
            </w:r>
            <w:bookmarkEnd w:id="30"/>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the </w:t>
            </w:r>
            <w:r w:rsidR="4E4D145C" w:rsidRPr="00055DAC">
              <w:rPr>
                <w:rFonts w:ascii="Arial" w:hAnsi="Arial" w:cs="Arial"/>
              </w:rPr>
              <w:t xml:space="preserve"> </w:t>
            </w:r>
            <w:r w:rsidR="00B773A2" w:rsidRPr="00055DAC">
              <w:rPr>
                <w:rFonts w:ascii="Arial" w:hAnsi="Arial" w:cs="Arial"/>
                <w:b/>
                <w:bCs/>
              </w:rPr>
              <w:t>Electricity</w:t>
            </w:r>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31" w:name="_BPDCI_9"/>
            <w:r w:rsidRPr="00055DAC">
              <w:rPr>
                <w:rFonts w:ascii="Arial" w:hAnsi="Arial" w:cs="Arial"/>
              </w:rPr>
              <w:t>;</w:t>
            </w:r>
            <w:bookmarkEnd w:id="31"/>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32" w:name="_BPDCD_10"/>
            <w:r w:rsidRPr="00055DAC">
              <w:rPr>
                <w:rFonts w:ascii="Arial Bold" w:hAnsi="Arial Bold" w:cs="Arial"/>
                <w:b/>
                <w:bCs/>
              </w:rPr>
              <w:t>The Company</w:t>
            </w:r>
            <w:r w:rsidRPr="00055DAC">
              <w:rPr>
                <w:rFonts w:ascii="Arial Bold" w:hAnsi="Arial Bold" w:cs="Arial"/>
              </w:rPr>
              <w:t xml:space="preserve"> </w:t>
            </w:r>
            <w:bookmarkEnd w:id="32"/>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33" w:name="_BPDCD_11"/>
            <w:r w:rsidRPr="00055DAC">
              <w:rPr>
                <w:rFonts w:ascii="Arial Bold" w:hAnsi="Arial Bold" w:cs="Arial"/>
                <w:b/>
                <w:bCs/>
              </w:rPr>
              <w:t xml:space="preserve">The Company </w:t>
            </w:r>
            <w:bookmarkEnd w:id="33"/>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8.29.7,provided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r w:rsidRPr="00055DAC">
              <w:rPr>
                <w:rFonts w:ascii="Arial" w:hAnsi="Arial" w:cs="Arial"/>
                <w:szCs w:val="22"/>
                <w:lang w:eastAsia="en-GB"/>
              </w:rPr>
              <w:t xml:space="preserve">as a consequence of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listed  in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del w:id="34" w:author="Paul Mott [NESO]" w:date="2025-06-24T13:10:00Z" w16du:dateUtc="2025-06-24T12:10:00Z">
              <w:r w:rsidR="00B57FD0" w:rsidRPr="00055DAC" w:rsidDel="003C41C8">
                <w:rPr>
                  <w:rFonts w:ascii="Arial" w:hAnsi="Arial" w:cs="Arial"/>
                  <w:b/>
                  <w:bCs/>
                  <w:szCs w:val="22"/>
                </w:rPr>
                <w:delText>[</w:delText>
              </w:r>
            </w:del>
            <w:r w:rsidR="00B57FD0" w:rsidRPr="00055DAC">
              <w:rPr>
                <w:rFonts w:ascii="Arial" w:hAnsi="Arial" w:cs="Arial"/>
                <w:b/>
                <w:bCs/>
                <w:szCs w:val="22"/>
              </w:rPr>
              <w:t>Excepted Works</w:t>
            </w:r>
            <w:del w:id="35" w:author="Paul Mott [NESO]" w:date="2025-06-24T13:10:00Z" w16du:dateUtc="2025-06-24T12:10:00Z">
              <w:r w:rsidR="00B57FD0" w:rsidRPr="00055DAC" w:rsidDel="003C41C8">
                <w:rPr>
                  <w:rFonts w:ascii="Arial" w:hAnsi="Arial" w:cs="Arial"/>
                  <w:b/>
                  <w:bCs/>
                  <w:szCs w:val="22"/>
                </w:rPr>
                <w:delText>]</w:delText>
              </w:r>
            </w:del>
            <w:r w:rsidR="00B57FD0" w:rsidRPr="00055DAC">
              <w:rPr>
                <w:rFonts w:ascii="Arial" w:hAnsi="Arial" w:cs="Arial"/>
                <w:b/>
                <w:bCs/>
                <w:szCs w:val="22"/>
              </w:rPr>
              <w:t>,</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36" w:name="_BPDCD_13"/>
            <w:r w:rsidRPr="00055DAC">
              <w:rPr>
                <w:rFonts w:ascii="Arial Bold" w:hAnsi="Arial Bold" w:cs="Arial"/>
                <w:b/>
                <w:lang w:val="en-US"/>
              </w:rPr>
              <w:t>The Company</w:t>
            </w:r>
            <w:r w:rsidRPr="00055DAC">
              <w:rPr>
                <w:rFonts w:ascii="Arial Bold" w:hAnsi="Arial Bold" w:cs="Arial"/>
                <w:lang w:val="en-US"/>
              </w:rPr>
              <w:t xml:space="preserve"> </w:t>
            </w:r>
            <w:bookmarkEnd w:id="36"/>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r w:rsidRPr="00055DAC">
              <w:rPr>
                <w:rFonts w:ascii="Arial" w:hAnsi="Arial" w:cs="Arial"/>
                <w:b/>
                <w:lang w:val="en-US"/>
              </w:rPr>
              <w:t>LDTEC  Indicative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37" w:name="_BPDCD_14"/>
            <w:r w:rsidRPr="00055DAC">
              <w:rPr>
                <w:rFonts w:ascii="Arial" w:hAnsi="Arial" w:cs="Arial"/>
                <w:lang w:val="en-US"/>
              </w:rPr>
              <w:t>;</w:t>
            </w:r>
            <w:bookmarkEnd w:id="37"/>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38" w:name="_BPDCD_15"/>
            <w:r w:rsidRPr="00055DAC">
              <w:rPr>
                <w:rFonts w:ascii="Arial" w:hAnsi="Arial" w:cs="Arial"/>
              </w:rPr>
              <w:t>;</w:t>
            </w:r>
            <w:bookmarkEnd w:id="38"/>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r w:rsidRPr="00055DAC">
              <w:rPr>
                <w:rFonts w:ascii="Arial" w:hAnsi="Arial" w:cs="Arial"/>
                <w:b/>
                <w:bCs/>
              </w:rPr>
              <w:t>BSUoS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39" w:name="_BPDCD_16"/>
            <w:r w:rsidRPr="00055DAC">
              <w:rPr>
                <w:rFonts w:ascii="Arial" w:hAnsi="Arial" w:cs="Arial"/>
              </w:rPr>
              <w:t xml:space="preserve">the </w:t>
            </w:r>
            <w:bookmarkEnd w:id="39"/>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Licence exemptable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Embedded Exemptable Large Power Station</w:t>
            </w:r>
            <w:r w:rsidRPr="00055DAC">
              <w:rPr>
                <w:rFonts w:ascii="Arial" w:hAnsi="Arial" w:cs="Arial"/>
              </w:rPr>
              <w:t xml:space="preserve"> entered into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Person"</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Business Person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Secured Amount  Statement</w:t>
            </w:r>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40" w:name="_BPDCI_20"/>
            <w:r w:rsidRPr="00055DAC">
              <w:rPr>
                <w:rFonts w:ascii="Arial Bold" w:hAnsi="Arial Bold" w:cs="Arial"/>
                <w:b/>
                <w:bCs/>
              </w:rPr>
              <w:lastRenderedPageBreak/>
              <w:t>"</w:t>
            </w:r>
            <w:bookmarkEnd w:id="40"/>
            <w:r w:rsidRPr="00055DAC">
              <w:rPr>
                <w:rFonts w:ascii="Arial Bold" w:hAnsi="Arial Bold" w:cs="Arial"/>
                <w:b/>
              </w:rPr>
              <w:t>CAP 179 Implementation Date</w:t>
            </w:r>
            <w:bookmarkStart w:id="41" w:name="_BPDCD_21"/>
            <w:r w:rsidRPr="00055DAC">
              <w:rPr>
                <w:rFonts w:ascii="Arial Bold" w:hAnsi="Arial Bold" w:cs="Arial"/>
                <w:b/>
                <w:bCs/>
              </w:rPr>
              <w:t>"</w:t>
            </w:r>
            <w:r w:rsidRPr="00055DAC">
              <w:rPr>
                <w:rFonts w:ascii="Arial Bold" w:hAnsi="Arial Bold" w:cs="Arial"/>
                <w:b/>
              </w:rPr>
              <w:t xml:space="preserve"> </w:t>
            </w:r>
            <w:bookmarkEnd w:id="41"/>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42" w:name="_DV_C120"/>
            <w:r w:rsidRPr="00055DAC">
              <w:rPr>
                <w:rStyle w:val="DeltaViewInsertion"/>
                <w:rFonts w:ascii="Arial" w:hAnsi="Arial" w:cs="Arial"/>
                <w:b/>
                <w:bCs/>
                <w:color w:val="000000"/>
                <w:w w:val="0"/>
                <w:u w:val="none"/>
              </w:rPr>
              <w:t>"Category 1 Intertripping Scheme"</w:t>
            </w:r>
            <w:bookmarkEnd w:id="42"/>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43"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43"/>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44" w:name="_DV_C122"/>
            <w:r w:rsidRPr="00055DAC">
              <w:rPr>
                <w:rStyle w:val="DeltaViewInsertion"/>
                <w:rFonts w:ascii="Arial" w:hAnsi="Arial" w:cs="Arial"/>
                <w:b/>
                <w:bCs/>
                <w:color w:val="000000"/>
                <w:w w:val="0"/>
                <w:u w:val="none"/>
              </w:rPr>
              <w:t>"Category 2 Intertripping Scheme"</w:t>
            </w:r>
            <w:bookmarkEnd w:id="44"/>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45" w:name="_DV_C127"/>
            <w:r w:rsidRPr="00055DAC">
              <w:rPr>
                <w:rStyle w:val="DeltaViewInsertion"/>
                <w:rFonts w:ascii="Arial" w:hAnsi="Arial" w:cs="Arial"/>
                <w:b/>
                <w:bCs/>
                <w:color w:val="000000"/>
                <w:w w:val="0"/>
                <w:u w:val="none"/>
              </w:rPr>
              <w:t>"Category 3 Intertripping Scheme"</w:t>
            </w:r>
            <w:bookmarkEnd w:id="45"/>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46" w:name="_DV_C129"/>
            <w:r w:rsidRPr="00055DAC">
              <w:rPr>
                <w:rStyle w:val="DeltaViewInsertion"/>
                <w:rFonts w:ascii="Arial" w:hAnsi="Arial" w:cs="Arial"/>
                <w:b/>
                <w:bCs/>
                <w:color w:val="000000"/>
                <w:w w:val="0"/>
                <w:u w:val="none"/>
              </w:rPr>
              <w:t>"Category 4 Intertripping Scheme"</w:t>
            </w:r>
            <w:bookmarkEnd w:id="46"/>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 xml:space="preserve">“CfD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r w:rsidRPr="00055DAC">
              <w:rPr>
                <w:rFonts w:ascii="Arial" w:hAnsi="Arial" w:cs="Arial"/>
                <w:b/>
                <w:bCs/>
                <w:lang w:val="en-US"/>
              </w:rPr>
              <w:t>CfD Counterparty</w:t>
            </w:r>
            <w:r w:rsidRPr="00055DAC">
              <w:rPr>
                <w:rFonts w:ascii="Arial" w:hAnsi="Arial" w:cs="Arial"/>
                <w:lang w:val="en-US"/>
              </w:rPr>
              <w:t xml:space="preserve"> and any </w:t>
            </w:r>
            <w:r w:rsidRPr="00055DAC">
              <w:rPr>
                <w:rFonts w:ascii="Arial" w:hAnsi="Arial" w:cs="Arial"/>
                <w:b/>
                <w:bCs/>
                <w:lang w:val="en-US"/>
              </w:rPr>
              <w:t>CfD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“CfD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“CfD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“CfD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“CfD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r w:rsidRPr="00055DAC">
              <w:rPr>
                <w:rFonts w:ascii="Arial Bold" w:hAnsi="Arial Bold" w:cs="Arial"/>
                <w:b/>
              </w:rPr>
              <w:t>CfD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lastRenderedPageBreak/>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47" w:name="_DV_C131"/>
            <w:r w:rsidRPr="00055DAC">
              <w:rPr>
                <w:rFonts w:ascii="Arial" w:hAnsi="Arial" w:cs="Arial"/>
                <w:b/>
              </w:rPr>
              <w:t>"Circuit Breaker"</w:t>
            </w:r>
            <w:bookmarkEnd w:id="47"/>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48" w:name="_BPDCD_22"/>
            <w:r w:rsidRPr="00055DAC">
              <w:rPr>
                <w:rFonts w:ascii="Arial" w:hAnsi="Arial" w:cs="Arial"/>
                <w:color w:val="0000FF"/>
                <w:w w:val="0"/>
                <w:u w:val="double"/>
              </w:rPr>
              <w:t>;</w:t>
            </w:r>
            <w:bookmarkEnd w:id="48"/>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0B307E" w:rsidRDefault="004D1EF7" w:rsidP="00055DAC">
            <w:pPr>
              <w:pStyle w:val="BodyText"/>
              <w:rPr>
                <w:rFonts w:ascii="Arial" w:hAnsi="Arial" w:cs="Arial"/>
                <w:b/>
                <w:bCs/>
                <w:color w:val="000000" w:themeColor="text1"/>
                <w:rPrChange w:id="49" w:author="Paul Mott [NESO]" w:date="2025-06-30T14:52:00Z" w16du:dateUtc="2025-06-30T13:52:00Z">
                  <w:rPr>
                    <w:rFonts w:ascii="Arial" w:hAnsi="Arial" w:cs="Arial"/>
                    <w:b/>
                    <w:bCs/>
                    <w:color w:val="FF0000"/>
                  </w:rPr>
                </w:rPrChange>
              </w:rPr>
            </w:pPr>
            <w:r w:rsidRPr="000B307E">
              <w:rPr>
                <w:rFonts w:ascii="Arial" w:hAnsi="Arial"/>
                <w:b/>
                <w:bCs/>
                <w:color w:val="000000" w:themeColor="text1"/>
                <w:sz w:val="24"/>
                <w:rPrChange w:id="50" w:author="Paul Mott [NESO]" w:date="2025-06-30T14:52:00Z" w16du:dateUtc="2025-06-30T13:52:00Z">
                  <w:rPr>
                    <w:rFonts w:ascii="Arial" w:hAnsi="Arial"/>
                    <w:b/>
                    <w:bCs/>
                    <w:color w:val="FF0000"/>
                    <w:sz w:val="24"/>
                  </w:rPr>
                </w:rPrChange>
              </w:rPr>
              <w:t>“CMP434”</w:t>
            </w:r>
          </w:p>
        </w:tc>
        <w:tc>
          <w:tcPr>
            <w:tcW w:w="6657" w:type="dxa"/>
            <w:gridSpan w:val="2"/>
          </w:tcPr>
          <w:p w14:paraId="13F3BE8D" w14:textId="3BBD288A" w:rsidR="007D5099" w:rsidRPr="000B307E" w:rsidRDefault="007D22C9" w:rsidP="00055DAC">
            <w:pPr>
              <w:pStyle w:val="BodyText"/>
              <w:jc w:val="both"/>
              <w:rPr>
                <w:rFonts w:ascii="Arial" w:hAnsi="Arial" w:cs="Arial"/>
                <w:color w:val="000000" w:themeColor="text1"/>
                <w:rPrChange w:id="51" w:author="Paul Mott [NESO]" w:date="2025-06-30T14:52:00Z" w16du:dateUtc="2025-06-30T13:52:00Z">
                  <w:rPr>
                    <w:rFonts w:ascii="Arial" w:hAnsi="Arial" w:cs="Arial"/>
                    <w:color w:val="FF0000"/>
                  </w:rPr>
                </w:rPrChange>
              </w:rPr>
            </w:pPr>
            <w:r w:rsidRPr="000B307E">
              <w:rPr>
                <w:rFonts w:ascii="Arial" w:hAnsi="Arial"/>
                <w:b/>
                <w:bCs/>
                <w:color w:val="000000" w:themeColor="text1"/>
                <w:sz w:val="24"/>
                <w:rPrChange w:id="52" w:author="Paul Mott [NESO]" w:date="2025-06-30T14:52:00Z" w16du:dateUtc="2025-06-30T13:52:00Z">
                  <w:rPr>
                    <w:rFonts w:ascii="Arial" w:hAnsi="Arial"/>
                    <w:b/>
                    <w:bCs/>
                    <w:color w:val="FF0000"/>
                    <w:sz w:val="24"/>
                  </w:rPr>
                </w:rPrChange>
              </w:rPr>
              <w:t>CUSC Modification Proposal</w:t>
            </w:r>
            <w:r w:rsidRPr="000B307E">
              <w:rPr>
                <w:rFonts w:ascii="Arial" w:hAnsi="Arial"/>
                <w:color w:val="000000" w:themeColor="text1"/>
                <w:sz w:val="24"/>
                <w:rPrChange w:id="53" w:author="Paul Mott [NESO]" w:date="2025-06-30T14:52:00Z" w16du:dateUtc="2025-06-30T13:52:00Z">
                  <w:rPr>
                    <w:rFonts w:ascii="Arial" w:hAnsi="Arial"/>
                    <w:color w:val="FF0000"/>
                    <w:sz w:val="24"/>
                  </w:rPr>
                </w:rPrChange>
              </w:rPr>
              <w:t xml:space="preserve"> 434: Implementing Connections Reform;</w:t>
            </w:r>
          </w:p>
        </w:tc>
      </w:tr>
      <w:tr w:rsidR="006A6EB0" w:rsidRPr="00055DAC" w14:paraId="6F54B5B2" w14:textId="77777777" w:rsidTr="006C65B2">
        <w:tc>
          <w:tcPr>
            <w:tcW w:w="2695" w:type="dxa"/>
          </w:tcPr>
          <w:p w14:paraId="206B0607" w14:textId="77DA744B" w:rsidR="006A6EB0" w:rsidRPr="000B307E" w:rsidRDefault="006A6EB0" w:rsidP="00055DAC">
            <w:pPr>
              <w:pStyle w:val="BodyText"/>
              <w:rPr>
                <w:rFonts w:ascii="Arial" w:hAnsi="Arial" w:cs="Arial"/>
                <w:b/>
                <w:bCs/>
                <w:color w:val="000000" w:themeColor="text1"/>
                <w:rPrChange w:id="54" w:author="Paul Mott [NESO]" w:date="2025-06-30T14:52:00Z" w16du:dateUtc="2025-06-30T13:52:00Z">
                  <w:rPr>
                    <w:rFonts w:ascii="Arial" w:hAnsi="Arial" w:cs="Arial"/>
                    <w:b/>
                    <w:bCs/>
                    <w:color w:val="FF0000"/>
                  </w:rPr>
                </w:rPrChange>
              </w:rPr>
            </w:pPr>
            <w:r w:rsidRPr="000B307E">
              <w:rPr>
                <w:rFonts w:ascii="Arial" w:hAnsi="Arial" w:cs="Arial"/>
                <w:b/>
                <w:bCs/>
                <w:color w:val="000000" w:themeColor="text1"/>
                <w:sz w:val="24"/>
                <w:rPrChange w:id="55" w:author="Paul Mott [NESO]" w:date="2025-06-30T14:52:00Z" w16du:dateUtc="2025-06-30T13:52:00Z">
                  <w:rPr>
                    <w:rFonts w:ascii="Arial" w:hAnsi="Arial" w:cs="Arial"/>
                    <w:b/>
                    <w:bCs/>
                    <w:color w:val="FF0000"/>
                    <w:sz w:val="24"/>
                  </w:rPr>
                </w:rPrChange>
              </w:rPr>
              <w:t>“CMP434 Implementation Date"</w:t>
            </w:r>
          </w:p>
        </w:tc>
        <w:tc>
          <w:tcPr>
            <w:tcW w:w="6657" w:type="dxa"/>
            <w:gridSpan w:val="2"/>
          </w:tcPr>
          <w:p w14:paraId="44D30ADE" w14:textId="12AC51B7" w:rsidR="006A6EB0" w:rsidRPr="000B307E" w:rsidRDefault="006A6EB0" w:rsidP="00055DAC">
            <w:pPr>
              <w:pStyle w:val="BodyText"/>
              <w:jc w:val="both"/>
              <w:rPr>
                <w:rFonts w:ascii="Arial" w:hAnsi="Arial" w:cs="Arial"/>
                <w:color w:val="000000" w:themeColor="text1"/>
                <w:rPrChange w:id="56" w:author="Paul Mott [NESO]" w:date="2025-06-30T14:52:00Z" w16du:dateUtc="2025-06-30T13:52:00Z">
                  <w:rPr>
                    <w:rFonts w:ascii="Arial" w:hAnsi="Arial" w:cs="Arial"/>
                    <w:color w:val="FF0000"/>
                  </w:rPr>
                </w:rPrChange>
              </w:rPr>
            </w:pPr>
            <w:r w:rsidRPr="000B307E">
              <w:rPr>
                <w:rFonts w:ascii="Arial" w:eastAsiaTheme="minorHAnsi" w:hAnsi="Arial" w:cs="Arial"/>
                <w:color w:val="000000" w:themeColor="text1"/>
                <w:sz w:val="24"/>
                <w:rPrChange w:id="57" w:author="Paul Mott [NESO]" w:date="2025-06-30T14:52:00Z" w16du:dateUtc="2025-06-30T13:52:00Z">
                  <w:rPr>
                    <w:rFonts w:ascii="Arial" w:eastAsiaTheme="minorHAnsi" w:hAnsi="Arial" w:cs="Arial"/>
                    <w:color w:val="FF0000"/>
                    <w:sz w:val="24"/>
                  </w:rPr>
                </w:rPrChange>
              </w:rPr>
              <w:t xml:space="preserve">shall mean the date specified as the </w:t>
            </w:r>
            <w:r w:rsidRPr="000B307E">
              <w:rPr>
                <w:rFonts w:ascii="Arial" w:eastAsiaTheme="minorHAnsi" w:hAnsi="Arial" w:cs="Arial"/>
                <w:b/>
                <w:bCs/>
                <w:color w:val="000000" w:themeColor="text1"/>
                <w:sz w:val="24"/>
                <w:rPrChange w:id="58" w:author="Paul Mott [NESO]" w:date="2025-06-30T14:52:00Z" w16du:dateUtc="2025-06-30T13:52:00Z">
                  <w:rPr>
                    <w:rFonts w:ascii="Arial" w:eastAsiaTheme="minorHAnsi" w:hAnsi="Arial" w:cs="Arial"/>
                    <w:b/>
                    <w:bCs/>
                    <w:color w:val="FF0000"/>
                    <w:sz w:val="24"/>
                  </w:rPr>
                </w:rPrChange>
              </w:rPr>
              <w:t>Implementation Date</w:t>
            </w:r>
            <w:r w:rsidRPr="000B307E">
              <w:rPr>
                <w:rFonts w:ascii="Arial" w:eastAsiaTheme="minorHAnsi" w:hAnsi="Arial" w:cs="Arial"/>
                <w:color w:val="000000" w:themeColor="text1"/>
                <w:sz w:val="24"/>
                <w:rPrChange w:id="59" w:author="Paul Mott [NESO]" w:date="2025-06-30T14:52:00Z" w16du:dateUtc="2025-06-30T13:52:00Z">
                  <w:rPr>
                    <w:rFonts w:ascii="Arial" w:eastAsiaTheme="minorHAnsi" w:hAnsi="Arial" w:cs="Arial"/>
                    <w:color w:val="FF0000"/>
                    <w:sz w:val="24"/>
                  </w:rPr>
                </w:rPrChange>
              </w:rPr>
              <w:t xml:space="preserve"> for </w:t>
            </w:r>
            <w:r w:rsidRPr="000B307E">
              <w:rPr>
                <w:rFonts w:ascii="Arial" w:eastAsiaTheme="minorHAnsi" w:hAnsi="Arial" w:cs="Arial"/>
                <w:b/>
                <w:bCs/>
                <w:color w:val="000000" w:themeColor="text1"/>
                <w:sz w:val="24"/>
                <w:rPrChange w:id="60" w:author="Paul Mott [NESO]" w:date="2025-06-30T14:52:00Z" w16du:dateUtc="2025-06-30T13:52:00Z">
                  <w:rPr>
                    <w:rFonts w:ascii="Arial" w:eastAsiaTheme="minorHAnsi" w:hAnsi="Arial" w:cs="Arial"/>
                    <w:b/>
                    <w:bCs/>
                    <w:color w:val="FF0000"/>
                    <w:sz w:val="24"/>
                  </w:rPr>
                </w:rPrChange>
              </w:rPr>
              <w:t>CMP434</w:t>
            </w:r>
            <w:r w:rsidRPr="000B307E">
              <w:rPr>
                <w:rFonts w:ascii="Arial" w:eastAsiaTheme="minorHAnsi" w:hAnsi="Arial" w:cs="Arial"/>
                <w:color w:val="000000" w:themeColor="text1"/>
                <w:sz w:val="24"/>
                <w:rPrChange w:id="61" w:author="Paul Mott [NESO]" w:date="2025-06-30T14:52:00Z" w16du:dateUtc="2025-06-30T13:52:00Z">
                  <w:rPr>
                    <w:rFonts w:ascii="Arial" w:eastAsiaTheme="minorHAnsi" w:hAnsi="Arial" w:cs="Arial"/>
                    <w:color w:val="FF0000"/>
                    <w:sz w:val="24"/>
                  </w:rPr>
                </w:rPrChange>
              </w:rPr>
              <w:t xml:space="preserve"> in the direction issued by the </w:t>
            </w:r>
            <w:r w:rsidRPr="000B307E">
              <w:rPr>
                <w:rFonts w:ascii="Arial" w:eastAsiaTheme="minorHAnsi" w:hAnsi="Arial" w:cs="Arial"/>
                <w:b/>
                <w:bCs/>
                <w:color w:val="000000" w:themeColor="text1"/>
                <w:sz w:val="24"/>
                <w:rPrChange w:id="62" w:author="Paul Mott [NESO]" w:date="2025-06-30T14:52:00Z" w16du:dateUtc="2025-06-30T13:52:00Z">
                  <w:rPr>
                    <w:rFonts w:ascii="Arial" w:eastAsiaTheme="minorHAnsi" w:hAnsi="Arial" w:cs="Arial"/>
                    <w:b/>
                    <w:bCs/>
                    <w:color w:val="FF0000"/>
                    <w:sz w:val="24"/>
                  </w:rPr>
                </w:rPrChange>
              </w:rPr>
              <w:t>Authority</w:t>
            </w:r>
            <w:r w:rsidRPr="000B307E">
              <w:rPr>
                <w:rFonts w:ascii="Arial" w:eastAsiaTheme="minorHAnsi" w:hAnsi="Arial" w:cs="Arial"/>
                <w:color w:val="000000" w:themeColor="text1"/>
                <w:sz w:val="24"/>
                <w:rPrChange w:id="63" w:author="Paul Mott [NESO]" w:date="2025-06-30T14:52:00Z" w16du:dateUtc="2025-06-30T13:52:00Z">
                  <w:rPr>
                    <w:rFonts w:ascii="Arial" w:eastAsiaTheme="minorHAnsi" w:hAnsi="Arial" w:cs="Arial"/>
                    <w:color w:val="FF0000"/>
                    <w:sz w:val="24"/>
                  </w:rPr>
                </w:rPrChange>
              </w:rPr>
              <w:t xml:space="preserve"> approving </w:t>
            </w:r>
            <w:r w:rsidRPr="000B307E">
              <w:rPr>
                <w:rFonts w:ascii="Arial" w:eastAsiaTheme="minorHAnsi" w:hAnsi="Arial" w:cs="Arial"/>
                <w:b/>
                <w:bCs/>
                <w:color w:val="000000" w:themeColor="text1"/>
                <w:sz w:val="24"/>
                <w:rPrChange w:id="64" w:author="Paul Mott [NESO]" w:date="2025-06-30T14:52:00Z" w16du:dateUtc="2025-06-30T13:52:00Z">
                  <w:rPr>
                    <w:rFonts w:ascii="Arial" w:eastAsiaTheme="minorHAnsi" w:hAnsi="Arial" w:cs="Arial"/>
                    <w:b/>
                    <w:bCs/>
                    <w:color w:val="FF0000"/>
                    <w:sz w:val="24"/>
                  </w:rPr>
                </w:rPrChange>
              </w:rPr>
              <w:t>CMP434</w:t>
            </w:r>
            <w:r w:rsidRPr="000B307E">
              <w:rPr>
                <w:rFonts w:ascii="Arial" w:eastAsiaTheme="minorHAnsi" w:hAnsi="Arial" w:cs="Arial"/>
                <w:color w:val="000000" w:themeColor="text1"/>
                <w:sz w:val="24"/>
                <w:rPrChange w:id="65" w:author="Paul Mott [NESO]" w:date="2025-06-30T14:52:00Z" w16du:dateUtc="2025-06-30T13:52:00Z">
                  <w:rPr>
                    <w:rFonts w:ascii="Arial" w:eastAsiaTheme="minorHAnsi" w:hAnsi="Arial" w:cs="Arial"/>
                    <w:color w:val="FF0000"/>
                    <w:sz w:val="24"/>
                  </w:rPr>
                </w:rPrChange>
              </w:rPr>
              <w:t>;</w:t>
            </w:r>
          </w:p>
        </w:tc>
      </w:tr>
      <w:tr w:rsidR="00390E49" w:rsidRPr="00055DAC" w14:paraId="3A63CF88" w14:textId="77777777" w:rsidTr="006C65B2">
        <w:tc>
          <w:tcPr>
            <w:tcW w:w="2695" w:type="dxa"/>
          </w:tcPr>
          <w:p w14:paraId="3AD53D65" w14:textId="611B0FF3" w:rsidR="00390E49" w:rsidRPr="000B307E" w:rsidRDefault="00390E49" w:rsidP="00055DAC">
            <w:pPr>
              <w:pStyle w:val="BodyText"/>
              <w:rPr>
                <w:rFonts w:ascii="Arial" w:hAnsi="Arial" w:cs="Arial"/>
                <w:b/>
                <w:color w:val="000000" w:themeColor="text1"/>
                <w:rPrChange w:id="66" w:author="Paul Mott [NESO]" w:date="2025-06-30T14:52:00Z" w16du:dateUtc="2025-06-30T13:52:00Z">
                  <w:rPr>
                    <w:rFonts w:ascii="Arial" w:hAnsi="Arial" w:cs="Arial"/>
                    <w:b/>
                    <w:color w:val="FF0000"/>
                  </w:rPr>
                </w:rPrChange>
              </w:rPr>
            </w:pPr>
            <w:r w:rsidRPr="000B307E">
              <w:rPr>
                <w:rFonts w:ascii="Arial" w:hAnsi="Arial" w:cs="Arial"/>
                <w:b/>
                <w:color w:val="000000" w:themeColor="text1"/>
                <w:szCs w:val="22"/>
                <w:rPrChange w:id="67" w:author="Paul Mott [NESO]" w:date="2025-06-30T14:52:00Z" w16du:dateUtc="2025-06-30T13:52:00Z">
                  <w:rPr>
                    <w:rFonts w:ascii="Arial" w:hAnsi="Arial" w:cs="Arial"/>
                    <w:b/>
                    <w:color w:val="FF0000"/>
                    <w:szCs w:val="22"/>
                  </w:rPr>
                </w:rPrChange>
              </w:rPr>
              <w:t>"</w:t>
            </w:r>
            <w:r w:rsidRPr="000B307E">
              <w:rPr>
                <w:rFonts w:ascii="Arial" w:hAnsi="Arial"/>
                <w:b/>
                <w:color w:val="000000" w:themeColor="text1"/>
                <w:szCs w:val="22"/>
                <w:rPrChange w:id="68" w:author="Paul Mott [NESO]" w:date="2025-06-30T14:52:00Z" w16du:dateUtc="2025-06-30T13:52:00Z">
                  <w:rPr>
                    <w:rFonts w:ascii="Arial" w:hAnsi="Arial"/>
                    <w:b/>
                    <w:color w:val="FF0000"/>
                    <w:szCs w:val="22"/>
                  </w:rPr>
                </w:rPrChange>
              </w:rPr>
              <w:t>CMP434 Gate 1 Agreement”</w:t>
            </w:r>
          </w:p>
        </w:tc>
        <w:tc>
          <w:tcPr>
            <w:tcW w:w="6657" w:type="dxa"/>
            <w:gridSpan w:val="2"/>
          </w:tcPr>
          <w:p w14:paraId="21A10C5B" w14:textId="663FC221" w:rsidR="00390E49" w:rsidRPr="000B307E" w:rsidRDefault="00390E49" w:rsidP="00055DAC">
            <w:pPr>
              <w:pStyle w:val="BodyText"/>
              <w:jc w:val="both"/>
              <w:rPr>
                <w:rFonts w:ascii="Arial" w:hAnsi="Arial" w:cs="Arial"/>
                <w:color w:val="000000" w:themeColor="text1"/>
                <w:rPrChange w:id="69" w:author="Paul Mott [NESO]" w:date="2025-06-30T14:52:00Z" w16du:dateUtc="2025-06-30T13:52:00Z">
                  <w:rPr>
                    <w:rFonts w:ascii="Arial" w:hAnsi="Arial" w:cs="Arial"/>
                    <w:color w:val="FF0000"/>
                  </w:rPr>
                </w:rPrChange>
              </w:rPr>
            </w:pPr>
            <w:r w:rsidRPr="000B307E">
              <w:rPr>
                <w:rFonts w:ascii="Arial" w:hAnsi="Arial"/>
                <w:color w:val="000000" w:themeColor="text1"/>
                <w:szCs w:val="22"/>
                <w:rPrChange w:id="70" w:author="Paul Mott [NESO]" w:date="2025-06-30T14:52:00Z" w16du:dateUtc="2025-06-30T13:52:00Z">
                  <w:rPr>
                    <w:rFonts w:ascii="Arial" w:hAnsi="Arial"/>
                    <w:color w:val="FF0000"/>
                    <w:szCs w:val="22"/>
                  </w:rPr>
                </w:rPrChange>
              </w:rPr>
              <w:t xml:space="preserve">the form of </w:t>
            </w:r>
            <w:r w:rsidRPr="000B307E">
              <w:rPr>
                <w:rFonts w:ascii="Arial" w:hAnsi="Arial"/>
                <w:b/>
                <w:color w:val="000000" w:themeColor="text1"/>
                <w:szCs w:val="22"/>
                <w:rPrChange w:id="71" w:author="Paul Mott [NESO]" w:date="2025-06-30T14:52:00Z" w16du:dateUtc="2025-06-30T13:52:00Z">
                  <w:rPr>
                    <w:rFonts w:ascii="Arial" w:hAnsi="Arial"/>
                    <w:b/>
                    <w:color w:val="FF0000"/>
                    <w:szCs w:val="22"/>
                  </w:rPr>
                </w:rPrChange>
              </w:rPr>
              <w:t>Gate 1 Agreement</w:t>
            </w:r>
            <w:r w:rsidRPr="000B307E">
              <w:rPr>
                <w:rFonts w:ascii="Arial" w:hAnsi="Arial"/>
                <w:color w:val="000000" w:themeColor="text1"/>
                <w:szCs w:val="22"/>
                <w:rPrChange w:id="72" w:author="Paul Mott [NESO]" w:date="2025-06-30T14:52:00Z" w16du:dateUtc="2025-06-30T13:52:00Z">
                  <w:rPr>
                    <w:rFonts w:ascii="Arial" w:hAnsi="Arial"/>
                    <w:color w:val="FF0000"/>
                    <w:szCs w:val="22"/>
                  </w:rPr>
                </w:rPrChange>
              </w:rPr>
              <w:t xml:space="preserve"> introduced through </w:t>
            </w:r>
            <w:r w:rsidRPr="000B307E">
              <w:rPr>
                <w:rFonts w:ascii="Arial" w:hAnsi="Arial"/>
                <w:b/>
                <w:color w:val="000000" w:themeColor="text1"/>
                <w:szCs w:val="22"/>
                <w:rPrChange w:id="73" w:author="Paul Mott [NESO]" w:date="2025-06-30T14:52:00Z" w16du:dateUtc="2025-06-30T13:52:00Z">
                  <w:rPr>
                    <w:rFonts w:ascii="Arial" w:hAnsi="Arial"/>
                    <w:b/>
                    <w:color w:val="FF0000"/>
                    <w:szCs w:val="22"/>
                  </w:rPr>
                </w:rPrChange>
              </w:rPr>
              <w:t>CMP434</w:t>
            </w:r>
            <w:r w:rsidRPr="000B307E">
              <w:rPr>
                <w:rFonts w:ascii="Arial" w:hAnsi="Arial"/>
                <w:color w:val="000000" w:themeColor="text1"/>
                <w:szCs w:val="22"/>
                <w:rPrChange w:id="74" w:author="Paul Mott [NESO]" w:date="2025-06-30T14:52:00Z" w16du:dateUtc="2025-06-30T13:52:00Z">
                  <w:rPr>
                    <w:rFonts w:ascii="Arial" w:hAnsi="Arial"/>
                    <w:color w:val="FF0000"/>
                    <w:szCs w:val="22"/>
                  </w:rPr>
                </w:rPrChange>
              </w:rPr>
              <w:t>;</w:t>
            </w:r>
          </w:p>
        </w:tc>
      </w:tr>
      <w:tr w:rsidR="00390E49" w:rsidRPr="00055DAC" w14:paraId="49183A51" w14:textId="77777777" w:rsidTr="006C65B2">
        <w:tc>
          <w:tcPr>
            <w:tcW w:w="2695" w:type="dxa"/>
          </w:tcPr>
          <w:p w14:paraId="25131BF9" w14:textId="3707588F" w:rsidR="00390E49" w:rsidRPr="000B307E" w:rsidRDefault="00390E49" w:rsidP="00055DAC">
            <w:pPr>
              <w:pStyle w:val="BodyText"/>
              <w:rPr>
                <w:rFonts w:ascii="Arial" w:hAnsi="Arial" w:cs="Arial"/>
                <w:b/>
                <w:color w:val="000000" w:themeColor="text1"/>
                <w:rPrChange w:id="75" w:author="Paul Mott [NESO]" w:date="2025-06-30T14:52:00Z" w16du:dateUtc="2025-06-30T13:52:00Z">
                  <w:rPr>
                    <w:rFonts w:ascii="Arial" w:hAnsi="Arial" w:cs="Arial"/>
                    <w:b/>
                    <w:color w:val="FF0000"/>
                  </w:rPr>
                </w:rPrChange>
              </w:rPr>
            </w:pPr>
            <w:r w:rsidRPr="000B307E">
              <w:rPr>
                <w:rFonts w:ascii="Arial" w:hAnsi="Arial"/>
                <w:b/>
                <w:color w:val="000000" w:themeColor="text1"/>
                <w:szCs w:val="22"/>
                <w:rPrChange w:id="76" w:author="Paul Mott [NESO]" w:date="2025-06-30T14:52:00Z" w16du:dateUtc="2025-06-30T13:52:00Z">
                  <w:rPr>
                    <w:rFonts w:ascii="Arial" w:hAnsi="Arial"/>
                    <w:b/>
                    <w:color w:val="FF0000"/>
                    <w:szCs w:val="22"/>
                  </w:rPr>
                </w:rPrChange>
              </w:rPr>
              <w:lastRenderedPageBreak/>
              <w:t>“CMP434 Gate 2 Agreement”</w:t>
            </w:r>
          </w:p>
        </w:tc>
        <w:tc>
          <w:tcPr>
            <w:tcW w:w="6657" w:type="dxa"/>
            <w:gridSpan w:val="2"/>
          </w:tcPr>
          <w:p w14:paraId="6924F001" w14:textId="2FDD475B" w:rsidR="00390E49" w:rsidRPr="000B307E" w:rsidRDefault="00390E49" w:rsidP="00055DAC">
            <w:pPr>
              <w:pStyle w:val="BodyText"/>
              <w:jc w:val="both"/>
              <w:rPr>
                <w:rFonts w:ascii="Arial" w:hAnsi="Arial" w:cs="Arial"/>
                <w:color w:val="000000" w:themeColor="text1"/>
                <w:rPrChange w:id="77" w:author="Paul Mott [NESO]" w:date="2025-06-30T14:52:00Z" w16du:dateUtc="2025-06-30T13:52:00Z">
                  <w:rPr>
                    <w:rFonts w:ascii="Arial" w:hAnsi="Arial" w:cs="Arial"/>
                    <w:color w:val="FF0000"/>
                  </w:rPr>
                </w:rPrChange>
              </w:rPr>
            </w:pPr>
            <w:r w:rsidRPr="000B307E">
              <w:rPr>
                <w:rFonts w:ascii="Arial" w:hAnsi="Arial"/>
                <w:color w:val="000000" w:themeColor="text1"/>
                <w:szCs w:val="22"/>
                <w:rPrChange w:id="78" w:author="Paul Mott [NESO]" w:date="2025-06-30T14:52:00Z" w16du:dateUtc="2025-06-30T13:52:00Z">
                  <w:rPr>
                    <w:rFonts w:ascii="Arial" w:hAnsi="Arial"/>
                    <w:color w:val="FF0000"/>
                    <w:szCs w:val="22"/>
                  </w:rPr>
                </w:rPrChange>
              </w:rPr>
              <w:t xml:space="preserve">the form of </w:t>
            </w:r>
            <w:r w:rsidRPr="000B307E">
              <w:rPr>
                <w:rFonts w:ascii="Arial" w:hAnsi="Arial"/>
                <w:b/>
                <w:color w:val="000000" w:themeColor="text1"/>
                <w:szCs w:val="22"/>
                <w:rPrChange w:id="79" w:author="Paul Mott [NESO]" w:date="2025-06-30T14:52:00Z" w16du:dateUtc="2025-06-30T13:52:00Z">
                  <w:rPr>
                    <w:rFonts w:ascii="Arial" w:hAnsi="Arial"/>
                    <w:b/>
                    <w:color w:val="FF0000"/>
                    <w:szCs w:val="22"/>
                  </w:rPr>
                </w:rPrChange>
              </w:rPr>
              <w:t>Gate 2 Agreement</w:t>
            </w:r>
            <w:r w:rsidRPr="000B307E">
              <w:rPr>
                <w:rFonts w:ascii="Arial" w:hAnsi="Arial"/>
                <w:color w:val="000000" w:themeColor="text1"/>
                <w:szCs w:val="22"/>
                <w:rPrChange w:id="80" w:author="Paul Mott [NESO]" w:date="2025-06-30T14:52:00Z" w16du:dateUtc="2025-06-30T13:52:00Z">
                  <w:rPr>
                    <w:rFonts w:ascii="Arial" w:hAnsi="Arial"/>
                    <w:color w:val="FF0000"/>
                    <w:szCs w:val="22"/>
                  </w:rPr>
                </w:rPrChange>
              </w:rPr>
              <w:t xml:space="preserve"> introduced through </w:t>
            </w:r>
            <w:r w:rsidRPr="000B307E">
              <w:rPr>
                <w:rFonts w:ascii="Arial" w:hAnsi="Arial"/>
                <w:b/>
                <w:color w:val="000000" w:themeColor="text1"/>
                <w:szCs w:val="22"/>
                <w:rPrChange w:id="81" w:author="Paul Mott [NESO]" w:date="2025-06-30T14:52:00Z" w16du:dateUtc="2025-06-30T13:52:00Z">
                  <w:rPr>
                    <w:rFonts w:ascii="Arial" w:hAnsi="Arial"/>
                    <w:b/>
                    <w:color w:val="FF0000"/>
                    <w:szCs w:val="22"/>
                  </w:rPr>
                </w:rPrChange>
              </w:rPr>
              <w:t>CMP434</w:t>
            </w:r>
            <w:r w:rsidRPr="000B307E">
              <w:rPr>
                <w:rFonts w:ascii="Arial" w:hAnsi="Arial"/>
                <w:color w:val="000000" w:themeColor="text1"/>
                <w:szCs w:val="22"/>
                <w:rPrChange w:id="82" w:author="Paul Mott [NESO]" w:date="2025-06-30T14:52:00Z" w16du:dateUtc="2025-06-30T13:52:00Z">
                  <w:rPr>
                    <w:rFonts w:ascii="Arial" w:hAnsi="Arial"/>
                    <w:color w:val="FF0000"/>
                    <w:szCs w:val="22"/>
                  </w:rPr>
                </w:rPrChange>
              </w:rPr>
              <w:t>;</w:t>
            </w:r>
          </w:p>
        </w:tc>
      </w:tr>
      <w:tr w:rsidR="00390E49" w:rsidRPr="00055DAC" w14:paraId="364097B2" w14:textId="77777777" w:rsidTr="006C65B2">
        <w:tc>
          <w:tcPr>
            <w:tcW w:w="2695" w:type="dxa"/>
          </w:tcPr>
          <w:p w14:paraId="494FC6A4" w14:textId="57074CFE" w:rsidR="00390E49" w:rsidRPr="000B307E" w:rsidRDefault="00390E49" w:rsidP="00055DAC">
            <w:pPr>
              <w:pStyle w:val="BodyText"/>
              <w:rPr>
                <w:rFonts w:ascii="Arial" w:hAnsi="Arial" w:cs="Arial"/>
                <w:b/>
                <w:color w:val="000000" w:themeColor="text1"/>
                <w:rPrChange w:id="83" w:author="Paul Mott [NESO]" w:date="2025-06-30T14:52:00Z" w16du:dateUtc="2025-06-30T13:52:00Z">
                  <w:rPr>
                    <w:rFonts w:ascii="Arial" w:hAnsi="Arial" w:cs="Arial"/>
                    <w:b/>
                    <w:color w:val="FF0000"/>
                  </w:rPr>
                </w:rPrChange>
              </w:rPr>
            </w:pPr>
            <w:r w:rsidRPr="000B307E">
              <w:rPr>
                <w:rFonts w:ascii="Arial" w:hAnsi="Arial" w:cs="Arial"/>
                <w:b/>
                <w:color w:val="000000" w:themeColor="text1"/>
                <w:szCs w:val="22"/>
                <w:rPrChange w:id="84" w:author="Paul Mott [NESO]" w:date="2025-06-30T14:52:00Z" w16du:dateUtc="2025-06-30T13:52:00Z">
                  <w:rPr>
                    <w:rFonts w:ascii="Arial" w:hAnsi="Arial" w:cs="Arial"/>
                    <w:b/>
                    <w:color w:val="FF0000"/>
                    <w:szCs w:val="22"/>
                  </w:rPr>
                </w:rPrChange>
              </w:rPr>
              <w:t>“CMP435”</w:t>
            </w:r>
          </w:p>
        </w:tc>
        <w:tc>
          <w:tcPr>
            <w:tcW w:w="6657" w:type="dxa"/>
            <w:gridSpan w:val="2"/>
          </w:tcPr>
          <w:p w14:paraId="148465C3" w14:textId="4E218B6F" w:rsidR="00390E49" w:rsidRPr="000B307E" w:rsidRDefault="00390E49" w:rsidP="00055DAC">
            <w:pPr>
              <w:pStyle w:val="BodyText"/>
              <w:jc w:val="both"/>
              <w:rPr>
                <w:rFonts w:ascii="Arial" w:hAnsi="Arial" w:cs="Arial"/>
                <w:color w:val="000000" w:themeColor="text1"/>
                <w:rPrChange w:id="85" w:author="Paul Mott [NESO]" w:date="2025-06-30T14:52:00Z" w16du:dateUtc="2025-06-30T13:52:00Z">
                  <w:rPr>
                    <w:rFonts w:ascii="Arial" w:hAnsi="Arial" w:cs="Arial"/>
                    <w:color w:val="FF0000"/>
                  </w:rPr>
                </w:rPrChange>
              </w:rPr>
            </w:pPr>
            <w:r w:rsidRPr="000B307E">
              <w:rPr>
                <w:rFonts w:ascii="Arial" w:hAnsi="Arial"/>
                <w:b/>
                <w:color w:val="000000" w:themeColor="text1"/>
                <w:szCs w:val="22"/>
                <w:rPrChange w:id="86" w:author="Paul Mott [NESO]" w:date="2025-06-30T14:52:00Z" w16du:dateUtc="2025-06-30T13:52:00Z">
                  <w:rPr>
                    <w:rFonts w:ascii="Arial" w:hAnsi="Arial"/>
                    <w:b/>
                    <w:color w:val="FF0000"/>
                    <w:szCs w:val="22"/>
                  </w:rPr>
                </w:rPrChange>
              </w:rPr>
              <w:t>CUSC Modification Proposal</w:t>
            </w:r>
            <w:r w:rsidRPr="000B307E">
              <w:rPr>
                <w:rFonts w:ascii="Arial" w:hAnsi="Arial"/>
                <w:color w:val="000000" w:themeColor="text1"/>
                <w:szCs w:val="22"/>
                <w:rPrChange w:id="87" w:author="Paul Mott [NESO]" w:date="2025-06-30T14:52:00Z" w16du:dateUtc="2025-06-30T13:52:00Z">
                  <w:rPr>
                    <w:rFonts w:ascii="Arial" w:hAnsi="Arial"/>
                    <w:color w:val="FF0000"/>
                    <w:szCs w:val="22"/>
                  </w:rPr>
                </w:rPrChange>
              </w:rPr>
              <w:t xml:space="preserve"> 435: Application of </w:t>
            </w:r>
            <w:r w:rsidRPr="000B307E">
              <w:rPr>
                <w:rFonts w:ascii="Arial" w:hAnsi="Arial"/>
                <w:b/>
                <w:color w:val="000000" w:themeColor="text1"/>
                <w:szCs w:val="22"/>
                <w:rPrChange w:id="88" w:author="Paul Mott [NESO]" w:date="2025-06-30T14:52:00Z" w16du:dateUtc="2025-06-30T13:52:00Z">
                  <w:rPr>
                    <w:rFonts w:ascii="Arial" w:hAnsi="Arial"/>
                    <w:b/>
                    <w:color w:val="FF0000"/>
                    <w:szCs w:val="22"/>
                  </w:rPr>
                </w:rPrChange>
              </w:rPr>
              <w:t>Gate 2 Criteria</w:t>
            </w:r>
            <w:r w:rsidRPr="000B307E">
              <w:rPr>
                <w:rFonts w:ascii="Arial" w:hAnsi="Arial"/>
                <w:color w:val="000000" w:themeColor="text1"/>
                <w:szCs w:val="22"/>
                <w:rPrChange w:id="89" w:author="Paul Mott [NESO]" w:date="2025-06-30T14:52:00Z" w16du:dateUtc="2025-06-30T13:52:00Z">
                  <w:rPr>
                    <w:rFonts w:ascii="Arial" w:hAnsi="Arial"/>
                    <w:color w:val="FF0000"/>
                    <w:szCs w:val="22"/>
                  </w:rPr>
                </w:rPrChange>
              </w:rPr>
              <w:t xml:space="preserve"> to existing contracted background;</w:t>
            </w:r>
          </w:p>
        </w:tc>
      </w:tr>
      <w:tr w:rsidR="00390E49" w:rsidRPr="00055DAC" w14:paraId="545BA4BF" w14:textId="77777777" w:rsidTr="006C65B2">
        <w:tc>
          <w:tcPr>
            <w:tcW w:w="2695" w:type="dxa"/>
          </w:tcPr>
          <w:p w14:paraId="39641A8B" w14:textId="77EEEF06" w:rsidR="00390E49" w:rsidRPr="000B307E" w:rsidRDefault="00390E49" w:rsidP="00055DAC">
            <w:pPr>
              <w:pStyle w:val="BodyText"/>
              <w:rPr>
                <w:rFonts w:ascii="Arial" w:hAnsi="Arial" w:cs="Arial"/>
                <w:b/>
                <w:color w:val="000000" w:themeColor="text1"/>
                <w:rPrChange w:id="90" w:author="Paul Mott [NESO]" w:date="2025-06-30T14:52:00Z" w16du:dateUtc="2025-06-30T13:52:00Z">
                  <w:rPr>
                    <w:rFonts w:ascii="Arial" w:hAnsi="Arial" w:cs="Arial"/>
                    <w:b/>
                    <w:color w:val="FF0000"/>
                  </w:rPr>
                </w:rPrChange>
              </w:rPr>
            </w:pPr>
            <w:r w:rsidRPr="000B307E">
              <w:rPr>
                <w:rFonts w:ascii="Arial" w:hAnsi="Arial" w:cs="Arial"/>
                <w:b/>
                <w:color w:val="000000" w:themeColor="text1"/>
                <w:szCs w:val="22"/>
                <w:rPrChange w:id="91" w:author="Paul Mott [NESO]" w:date="2025-06-30T14:52:00Z" w16du:dateUtc="2025-06-30T13:52:00Z">
                  <w:rPr>
                    <w:rFonts w:ascii="Arial" w:hAnsi="Arial" w:cs="Arial"/>
                    <w:b/>
                    <w:color w:val="FF0000"/>
                    <w:szCs w:val="22"/>
                  </w:rPr>
                </w:rPrChange>
              </w:rPr>
              <w:t>“CMP435 Implementation Date"</w:t>
            </w:r>
          </w:p>
        </w:tc>
        <w:tc>
          <w:tcPr>
            <w:tcW w:w="6657" w:type="dxa"/>
            <w:gridSpan w:val="2"/>
          </w:tcPr>
          <w:p w14:paraId="505B29B3" w14:textId="2454A0E2" w:rsidR="00390E49" w:rsidRPr="000B307E" w:rsidRDefault="00390E49" w:rsidP="00055DAC">
            <w:pPr>
              <w:pStyle w:val="BodyText"/>
              <w:jc w:val="both"/>
              <w:rPr>
                <w:rFonts w:ascii="Arial" w:hAnsi="Arial" w:cs="Arial"/>
                <w:color w:val="000000" w:themeColor="text1"/>
                <w:rPrChange w:id="92" w:author="Paul Mott [NESO]" w:date="2025-06-30T14:52:00Z" w16du:dateUtc="2025-06-30T13:52:00Z">
                  <w:rPr>
                    <w:rFonts w:ascii="Arial" w:hAnsi="Arial" w:cs="Arial"/>
                    <w:color w:val="FF0000"/>
                  </w:rPr>
                </w:rPrChange>
              </w:rPr>
            </w:pPr>
            <w:r w:rsidRPr="000B307E">
              <w:rPr>
                <w:rFonts w:ascii="Arial" w:hAnsi="Arial" w:cs="Arial"/>
                <w:color w:val="000000" w:themeColor="text1"/>
                <w:szCs w:val="22"/>
                <w:rPrChange w:id="93" w:author="Paul Mott [NESO]" w:date="2025-06-30T14:52:00Z" w16du:dateUtc="2025-06-30T13:52:00Z">
                  <w:rPr>
                    <w:rFonts w:ascii="Arial" w:hAnsi="Arial" w:cs="Arial"/>
                    <w:color w:val="FF0000"/>
                    <w:szCs w:val="22"/>
                  </w:rPr>
                </w:rPrChange>
              </w:rPr>
              <w:t xml:space="preserve">the date specified as the </w:t>
            </w:r>
            <w:r w:rsidRPr="000B307E">
              <w:rPr>
                <w:rFonts w:ascii="Arial" w:hAnsi="Arial" w:cs="Arial"/>
                <w:b/>
                <w:color w:val="000000" w:themeColor="text1"/>
                <w:szCs w:val="22"/>
                <w:rPrChange w:id="94" w:author="Paul Mott [NESO]" w:date="2025-06-30T14:52:00Z" w16du:dateUtc="2025-06-30T13:52:00Z">
                  <w:rPr>
                    <w:rFonts w:ascii="Arial" w:hAnsi="Arial" w:cs="Arial"/>
                    <w:b/>
                    <w:color w:val="FF0000"/>
                    <w:szCs w:val="22"/>
                  </w:rPr>
                </w:rPrChange>
              </w:rPr>
              <w:t xml:space="preserve">Implementation Date </w:t>
            </w:r>
            <w:r w:rsidRPr="000B307E">
              <w:rPr>
                <w:rFonts w:ascii="Arial" w:hAnsi="Arial" w:cs="Arial"/>
                <w:color w:val="000000" w:themeColor="text1"/>
                <w:szCs w:val="22"/>
                <w:rPrChange w:id="95" w:author="Paul Mott [NESO]" w:date="2025-06-30T14:52:00Z" w16du:dateUtc="2025-06-30T13:52:00Z">
                  <w:rPr>
                    <w:rFonts w:ascii="Arial" w:hAnsi="Arial" w:cs="Arial"/>
                    <w:color w:val="FF0000"/>
                    <w:szCs w:val="22"/>
                  </w:rPr>
                </w:rPrChange>
              </w:rPr>
              <w:t xml:space="preserve">for </w:t>
            </w:r>
            <w:r w:rsidRPr="000B307E">
              <w:rPr>
                <w:rFonts w:ascii="Arial" w:hAnsi="Arial" w:cs="Arial"/>
                <w:b/>
                <w:color w:val="000000" w:themeColor="text1"/>
                <w:szCs w:val="22"/>
                <w:rPrChange w:id="96" w:author="Paul Mott [NESO]" w:date="2025-06-30T14:52:00Z" w16du:dateUtc="2025-06-30T13:52:00Z">
                  <w:rPr>
                    <w:rFonts w:ascii="Arial" w:hAnsi="Arial" w:cs="Arial"/>
                    <w:b/>
                    <w:color w:val="FF0000"/>
                    <w:szCs w:val="22"/>
                  </w:rPr>
                </w:rPrChange>
              </w:rPr>
              <w:t>CMP435</w:t>
            </w:r>
            <w:r w:rsidRPr="000B307E">
              <w:rPr>
                <w:rFonts w:ascii="Arial" w:hAnsi="Arial" w:cs="Arial"/>
                <w:color w:val="000000" w:themeColor="text1"/>
                <w:szCs w:val="22"/>
                <w:rPrChange w:id="97" w:author="Paul Mott [NESO]" w:date="2025-06-30T14:52:00Z" w16du:dateUtc="2025-06-30T13:52:00Z">
                  <w:rPr>
                    <w:rFonts w:ascii="Arial" w:hAnsi="Arial" w:cs="Arial"/>
                    <w:color w:val="FF0000"/>
                    <w:szCs w:val="22"/>
                  </w:rPr>
                </w:rPrChange>
              </w:rPr>
              <w:t xml:space="preserve"> in the direction issued by the Authority approving </w:t>
            </w:r>
            <w:r w:rsidRPr="000B307E">
              <w:rPr>
                <w:rFonts w:ascii="Arial" w:hAnsi="Arial" w:cs="Arial"/>
                <w:b/>
                <w:color w:val="000000" w:themeColor="text1"/>
                <w:szCs w:val="22"/>
                <w:rPrChange w:id="98" w:author="Paul Mott [NESO]" w:date="2025-06-30T14:52:00Z" w16du:dateUtc="2025-06-30T13:52:00Z">
                  <w:rPr>
                    <w:rFonts w:ascii="Arial" w:hAnsi="Arial" w:cs="Arial"/>
                    <w:b/>
                    <w:color w:val="FF0000"/>
                    <w:szCs w:val="22"/>
                  </w:rPr>
                </w:rPrChange>
              </w:rPr>
              <w:t>CMP435</w:t>
            </w:r>
            <w:r w:rsidRPr="000B307E">
              <w:rPr>
                <w:rFonts w:ascii="Arial" w:hAnsi="Arial" w:cs="Arial"/>
                <w:color w:val="000000" w:themeColor="text1"/>
                <w:szCs w:val="22"/>
                <w:rPrChange w:id="99" w:author="Paul Mott [NESO]" w:date="2025-06-30T14:52:00Z" w16du:dateUtc="2025-06-30T13:52:00Z">
                  <w:rPr>
                    <w:rFonts w:ascii="Arial" w:hAnsi="Arial" w:cs="Arial"/>
                    <w:color w:val="FF0000"/>
                    <w:szCs w:val="22"/>
                  </w:rPr>
                </w:rPrChange>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has entered into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w:t>
            </w:r>
            <w:r w:rsidRPr="00055DAC">
              <w:rPr>
                <w:rFonts w:ascii="Arial" w:hAnsi="Arial" w:cs="Arial"/>
              </w:rPr>
              <w:lastRenderedPageBreak/>
              <w:t xml:space="preserve">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particular  </w:t>
            </w:r>
            <w:r w:rsidRPr="00055DAC">
              <w:rPr>
                <w:rFonts w:ascii="Arial" w:hAnsi="Arial" w:cs="Arial"/>
                <w:b/>
              </w:rPr>
              <w:t>User</w:t>
            </w:r>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“Competitively Appointed  Transmission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on the basis of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lastRenderedPageBreak/>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r w:rsidRPr="00055DAC">
              <w:rPr>
                <w:rFonts w:ascii="Arial" w:hAnsi="Arial" w:cs="Arial"/>
                <w:b/>
                <w:bCs/>
              </w:rPr>
              <w:t xml:space="preserve"> 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pursuant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r w:rsidRPr="00055DAC">
              <w:rPr>
                <w:rFonts w:ascii="Arial" w:hAnsi="Arial" w:cs="Arial"/>
              </w:rPr>
              <w:t xml:space="preserve">means  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Connect and Manage Implementation Date</w:t>
            </w:r>
            <w:bookmarkStart w:id="100" w:name="_BPDCD_23"/>
            <w:r w:rsidRPr="00055DAC">
              <w:rPr>
                <w:rFonts w:ascii="Arial" w:hAnsi="Arial" w:cs="Arial"/>
                <w:strike/>
                <w:color w:val="FF0000"/>
              </w:rPr>
              <w:t xml:space="preserve"> </w:t>
            </w:r>
            <w:bookmarkStart w:id="101" w:name="_BPDCI_24"/>
            <w:bookmarkEnd w:id="100"/>
            <w:r w:rsidRPr="00055DAC">
              <w:rPr>
                <w:rFonts w:ascii="Arial" w:hAnsi="Arial" w:cs="Arial"/>
                <w:color w:val="0000FF"/>
                <w:u w:val="double"/>
              </w:rPr>
              <w:t xml:space="preserve">; </w:t>
            </w:r>
            <w:bookmarkEnd w:id="101"/>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102" w:name="_BPDCD_27"/>
            <w:r w:rsidRPr="00055DAC">
              <w:rPr>
                <w:rFonts w:ascii="Arial" w:hAnsi="Arial" w:cs="Arial"/>
              </w:rPr>
              <w:t>14</w:t>
            </w:r>
            <w:bookmarkEnd w:id="102"/>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BB09A2" w:rsidRPr="00055DAC" w14:paraId="5D34DC6E" w14:textId="77777777" w:rsidTr="006C65B2">
        <w:tc>
          <w:tcPr>
            <w:tcW w:w="2695" w:type="dxa"/>
          </w:tcPr>
          <w:p w14:paraId="71E463A1" w14:textId="76FECE79" w:rsidR="00BB09A2" w:rsidRPr="000B307E" w:rsidRDefault="00BB09A2" w:rsidP="00BB09A2">
            <w:pPr>
              <w:pStyle w:val="BodyText"/>
              <w:rPr>
                <w:rFonts w:ascii="Arial" w:hAnsi="Arial" w:cs="Arial"/>
                <w:b/>
                <w:bCs/>
                <w:color w:val="000000" w:themeColor="text1"/>
                <w:rPrChange w:id="103" w:author="Paul Mott [NESO]" w:date="2025-06-30T14:52:00Z" w16du:dateUtc="2025-06-30T13:52:00Z">
                  <w:rPr>
                    <w:rFonts w:ascii="Arial" w:hAnsi="Arial" w:cs="Arial"/>
                    <w:b/>
                    <w:bCs/>
                    <w:color w:val="FF0000"/>
                  </w:rPr>
                </w:rPrChange>
              </w:rPr>
            </w:pPr>
            <w:r w:rsidRPr="000B307E">
              <w:rPr>
                <w:rFonts w:ascii="Arial" w:hAnsi="Arial" w:cs="Arial"/>
                <w:b/>
                <w:bCs/>
                <w:color w:val="000000" w:themeColor="text1"/>
                <w:szCs w:val="22"/>
                <w:rPrChange w:id="104" w:author="Paul Mott [NESO]" w:date="2025-06-30T14:52:00Z" w16du:dateUtc="2025-06-30T13:52:00Z">
                  <w:rPr>
                    <w:rFonts w:ascii="Arial" w:hAnsi="Arial" w:cs="Arial"/>
                    <w:b/>
                    <w:bCs/>
                    <w:color w:val="FF0000"/>
                    <w:szCs w:val="22"/>
                  </w:rPr>
                </w:rPrChange>
              </w:rPr>
              <w:t>“Connections Network Design Methodology”</w:t>
            </w:r>
          </w:p>
        </w:tc>
        <w:tc>
          <w:tcPr>
            <w:tcW w:w="6657" w:type="dxa"/>
            <w:gridSpan w:val="2"/>
          </w:tcPr>
          <w:p w14:paraId="61CEFFB6" w14:textId="2843EE58" w:rsidR="00BB09A2" w:rsidRPr="000B307E" w:rsidRDefault="00BB09A2" w:rsidP="00BB09A2">
            <w:pPr>
              <w:pStyle w:val="BodyText"/>
              <w:jc w:val="both"/>
              <w:rPr>
                <w:rFonts w:ascii="Arial" w:hAnsi="Arial" w:cs="Arial"/>
                <w:color w:val="000000" w:themeColor="text1"/>
                <w:rPrChange w:id="105" w:author="Paul Mott [NESO]" w:date="2025-06-30T14:52:00Z" w16du:dateUtc="2025-06-30T13:52:00Z">
                  <w:rPr>
                    <w:rFonts w:ascii="Arial" w:hAnsi="Arial" w:cs="Arial"/>
                    <w:color w:val="FF0000"/>
                  </w:rPr>
                </w:rPrChange>
              </w:rPr>
            </w:pPr>
            <w:r w:rsidRPr="000B307E">
              <w:rPr>
                <w:rFonts w:ascii="Arial" w:eastAsiaTheme="minorHAnsi" w:hAnsi="Arial" w:cs="Arial"/>
                <w:color w:val="000000" w:themeColor="text1"/>
                <w:szCs w:val="22"/>
                <w:rPrChange w:id="106" w:author="Paul Mott [NESO]" w:date="2025-06-30T14:52:00Z" w16du:dateUtc="2025-06-30T13:52:00Z">
                  <w:rPr>
                    <w:rFonts w:ascii="Arial" w:eastAsiaTheme="minorHAnsi" w:hAnsi="Arial" w:cs="Arial"/>
                    <w:color w:val="FF0000"/>
                    <w:szCs w:val="22"/>
                  </w:rPr>
                </w:rPrChange>
              </w:rPr>
              <w:t xml:space="preserve">the methodology developed or to be developed in accordance with the </w:t>
            </w:r>
            <w:r w:rsidRPr="000B307E">
              <w:rPr>
                <w:rFonts w:ascii="Arial" w:eastAsiaTheme="minorHAnsi" w:hAnsi="Arial" w:cs="Arial"/>
                <w:b/>
                <w:bCs/>
                <w:color w:val="000000" w:themeColor="text1"/>
                <w:szCs w:val="22"/>
                <w:rPrChange w:id="107" w:author="Paul Mott [NESO]" w:date="2025-06-30T14:52:00Z" w16du:dateUtc="2025-06-30T13:52:00Z">
                  <w:rPr>
                    <w:rFonts w:ascii="Arial" w:eastAsiaTheme="minorHAnsi" w:hAnsi="Arial" w:cs="Arial"/>
                    <w:b/>
                    <w:bCs/>
                    <w:color w:val="FF0000"/>
                    <w:szCs w:val="22"/>
                  </w:rPr>
                </w:rPrChange>
              </w:rPr>
              <w:t>ESO Licence</w:t>
            </w:r>
            <w:r w:rsidRPr="000B307E">
              <w:rPr>
                <w:rFonts w:ascii="Arial" w:eastAsiaTheme="minorHAnsi" w:hAnsi="Arial" w:cs="Arial"/>
                <w:color w:val="000000" w:themeColor="text1"/>
                <w:szCs w:val="22"/>
                <w:rPrChange w:id="108" w:author="Paul Mott [NESO]" w:date="2025-06-30T14:52:00Z" w16du:dateUtc="2025-06-30T13:52:00Z">
                  <w:rPr>
                    <w:rFonts w:ascii="Arial" w:eastAsiaTheme="minorHAnsi" w:hAnsi="Arial" w:cs="Arial"/>
                    <w:color w:val="FF0000"/>
                    <w:szCs w:val="22"/>
                  </w:rPr>
                </w:rPrChange>
              </w:rPr>
              <w:t xml:space="preserve"> and </w:t>
            </w:r>
            <w:r w:rsidRPr="000B307E">
              <w:rPr>
                <w:rFonts w:ascii="Arial" w:eastAsiaTheme="minorHAnsi" w:hAnsi="Arial" w:cs="Arial"/>
                <w:b/>
                <w:bCs/>
                <w:color w:val="000000" w:themeColor="text1"/>
                <w:szCs w:val="22"/>
                <w:rPrChange w:id="109" w:author="Paul Mott [NESO]" w:date="2025-06-30T14:52:00Z" w16du:dateUtc="2025-06-30T13:52:00Z">
                  <w:rPr>
                    <w:rFonts w:ascii="Arial" w:eastAsiaTheme="minorHAnsi" w:hAnsi="Arial" w:cs="Arial"/>
                    <w:b/>
                    <w:bCs/>
                    <w:color w:val="FF0000"/>
                    <w:szCs w:val="22"/>
                  </w:rPr>
                </w:rPrChange>
              </w:rPr>
              <w:t>Transmission Licences</w:t>
            </w:r>
            <w:r w:rsidRPr="000B307E">
              <w:rPr>
                <w:rFonts w:ascii="Arial" w:eastAsiaTheme="minorHAnsi" w:hAnsi="Arial" w:cs="Arial"/>
                <w:color w:val="000000" w:themeColor="text1"/>
                <w:szCs w:val="22"/>
                <w:rPrChange w:id="110" w:author="Paul Mott [NESO]" w:date="2025-06-30T14:52:00Z" w16du:dateUtc="2025-06-30T13:52:00Z">
                  <w:rPr>
                    <w:rFonts w:ascii="Arial" w:eastAsiaTheme="minorHAnsi" w:hAnsi="Arial" w:cs="Arial"/>
                    <w:color w:val="FF0000"/>
                    <w:szCs w:val="22"/>
                  </w:rPr>
                </w:rPrChange>
              </w:rPr>
              <w:t xml:space="preserve"> as approved by the </w:t>
            </w:r>
            <w:r w:rsidRPr="000B307E">
              <w:rPr>
                <w:rFonts w:ascii="Arial" w:eastAsiaTheme="minorHAnsi" w:hAnsi="Arial" w:cs="Arial"/>
                <w:b/>
                <w:bCs/>
                <w:color w:val="000000" w:themeColor="text1"/>
                <w:szCs w:val="22"/>
                <w:rPrChange w:id="111" w:author="Paul Mott [NESO]" w:date="2025-06-30T14:52:00Z" w16du:dateUtc="2025-06-30T13:52:00Z">
                  <w:rPr>
                    <w:rFonts w:ascii="Arial" w:eastAsiaTheme="minorHAnsi" w:hAnsi="Arial" w:cs="Arial"/>
                    <w:b/>
                    <w:bCs/>
                    <w:color w:val="FF0000"/>
                    <w:szCs w:val="22"/>
                  </w:rPr>
                </w:rPrChange>
              </w:rPr>
              <w:t>Authority</w:t>
            </w:r>
            <w:r w:rsidRPr="000B307E">
              <w:rPr>
                <w:rFonts w:ascii="Arial" w:eastAsiaTheme="minorHAnsi" w:hAnsi="Arial" w:cs="Arial"/>
                <w:color w:val="000000" w:themeColor="text1"/>
                <w:szCs w:val="22"/>
                <w:rPrChange w:id="112" w:author="Paul Mott [NESO]" w:date="2025-06-30T14:52:00Z" w16du:dateUtc="2025-06-30T13:52:00Z">
                  <w:rPr>
                    <w:rFonts w:ascii="Arial" w:eastAsiaTheme="minorHAnsi" w:hAnsi="Arial" w:cs="Arial"/>
                    <w:color w:val="FF0000"/>
                    <w:szCs w:val="22"/>
                  </w:rPr>
                </w:rPrChange>
              </w:rPr>
              <w:t xml:space="preserve"> and published on </w:t>
            </w:r>
            <w:r w:rsidRPr="000B307E">
              <w:rPr>
                <w:rFonts w:ascii="Arial" w:eastAsiaTheme="minorHAnsi" w:hAnsi="Arial" w:cs="Arial"/>
                <w:b/>
                <w:bCs/>
                <w:color w:val="000000" w:themeColor="text1"/>
                <w:szCs w:val="22"/>
                <w:rPrChange w:id="113" w:author="Paul Mott [NESO]" w:date="2025-06-30T14:52:00Z" w16du:dateUtc="2025-06-30T13:52:00Z">
                  <w:rPr>
                    <w:rFonts w:ascii="Arial" w:eastAsiaTheme="minorHAnsi" w:hAnsi="Arial" w:cs="Arial"/>
                    <w:b/>
                    <w:bCs/>
                    <w:color w:val="FF0000"/>
                    <w:szCs w:val="22"/>
                  </w:rPr>
                </w:rPrChange>
              </w:rPr>
              <w:t>The Company’s</w:t>
            </w:r>
            <w:r w:rsidRPr="000B307E">
              <w:rPr>
                <w:rFonts w:ascii="Arial" w:eastAsiaTheme="minorHAnsi" w:hAnsi="Arial" w:cs="Arial"/>
                <w:color w:val="000000" w:themeColor="text1"/>
                <w:szCs w:val="22"/>
                <w:rPrChange w:id="114" w:author="Paul Mott [NESO]" w:date="2025-06-30T14:52:00Z" w16du:dateUtc="2025-06-30T13:52:00Z">
                  <w:rPr>
                    <w:rFonts w:ascii="Arial" w:eastAsiaTheme="minorHAnsi" w:hAnsi="Arial" w:cs="Arial"/>
                    <w:color w:val="FF0000"/>
                    <w:szCs w:val="22"/>
                  </w:rPr>
                </w:rPrChange>
              </w:rPr>
              <w:t xml:space="preserve"> </w:t>
            </w:r>
            <w:r w:rsidRPr="000B307E">
              <w:rPr>
                <w:rFonts w:ascii="Arial" w:eastAsiaTheme="minorHAnsi" w:hAnsi="Arial" w:cs="Arial"/>
                <w:b/>
                <w:bCs/>
                <w:color w:val="000000" w:themeColor="text1"/>
                <w:szCs w:val="22"/>
                <w:rPrChange w:id="115" w:author="Paul Mott [NESO]" w:date="2025-06-30T14:52:00Z" w16du:dateUtc="2025-06-30T13:52:00Z">
                  <w:rPr>
                    <w:rFonts w:ascii="Arial" w:eastAsiaTheme="minorHAnsi" w:hAnsi="Arial" w:cs="Arial"/>
                    <w:b/>
                    <w:bCs/>
                    <w:color w:val="FF0000"/>
                    <w:szCs w:val="22"/>
                  </w:rPr>
                </w:rPrChange>
              </w:rPr>
              <w:t>W</w:t>
            </w:r>
            <w:r w:rsidRPr="000B307E">
              <w:rPr>
                <w:rFonts w:ascii="Arial" w:eastAsiaTheme="minorHAnsi" w:hAnsi="Arial" w:cs="Arial"/>
                <w:b/>
                <w:color w:val="000000" w:themeColor="text1"/>
                <w:szCs w:val="22"/>
                <w:rPrChange w:id="116" w:author="Paul Mott [NESO]" w:date="2025-06-30T14:52:00Z" w16du:dateUtc="2025-06-30T13:52:00Z">
                  <w:rPr>
                    <w:rFonts w:ascii="Arial" w:eastAsiaTheme="minorHAnsi" w:hAnsi="Arial" w:cs="Arial"/>
                    <w:b/>
                    <w:color w:val="FF0000"/>
                    <w:szCs w:val="22"/>
                  </w:rPr>
                </w:rPrChange>
              </w:rPr>
              <w:t>ebsite</w:t>
            </w:r>
            <w:r w:rsidRPr="000B307E">
              <w:rPr>
                <w:rFonts w:ascii="Arial" w:eastAsiaTheme="minorHAnsi" w:hAnsi="Arial" w:cs="Arial"/>
                <w:color w:val="000000" w:themeColor="text1"/>
                <w:szCs w:val="22"/>
                <w:rPrChange w:id="117" w:author="Paul Mott [NESO]" w:date="2025-06-30T14:52:00Z" w16du:dateUtc="2025-06-30T13:52:00Z">
                  <w:rPr>
                    <w:rFonts w:ascii="Arial" w:eastAsiaTheme="minorHAnsi" w:hAnsi="Arial" w:cs="Arial"/>
                    <w:color w:val="FF0000"/>
                    <w:szCs w:val="22"/>
                  </w:rPr>
                </w:rPrChange>
              </w:rPr>
              <w:t xml:space="preserve"> as such methodology may be revised from time to time;</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particular location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5218D835" w14:textId="77777777" w:rsidR="00A05030" w:rsidRPr="00055DAC" w:rsidRDefault="00A05030" w:rsidP="00055DAC">
            <w:pPr>
              <w:pStyle w:val="BodyText"/>
              <w:rPr>
                <w:rFonts w:ascii="Arial" w:hAnsi="Arial" w:cs="Arial"/>
                <w:b/>
                <w:bCs/>
              </w:rPr>
            </w:pPr>
            <w:r w:rsidRPr="00055DAC">
              <w:rPr>
                <w:rFonts w:ascii="Arial" w:hAnsi="Arial" w:cs="Arial"/>
                <w:b/>
                <w:bCs/>
              </w:rPr>
              <w:t>"Connection Site Demand Capability"</w:t>
            </w:r>
          </w:p>
        </w:tc>
        <w:tc>
          <w:tcPr>
            <w:tcW w:w="6657" w:type="dxa"/>
            <w:gridSpan w:val="2"/>
          </w:tcPr>
          <w:p w14:paraId="1E2B4DE3" w14:textId="6D0A96D0" w:rsidR="00A05030" w:rsidRPr="00055DAC" w:rsidRDefault="00A05030" w:rsidP="00055DAC">
            <w:pPr>
              <w:pStyle w:val="BodyText"/>
              <w:jc w:val="both"/>
              <w:rPr>
                <w:rFonts w:ascii="Arial" w:hAnsi="Arial" w:cs="Arial"/>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In relation to any Works:-</w:t>
            </w:r>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an agreement entered into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successor  body)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body(ies) or entity(ies)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118" w:name="_BPDCD_29"/>
            <w:r w:rsidRPr="00055DAC">
              <w:rPr>
                <w:rFonts w:ascii="Arial Bold" w:hAnsi="Arial Bold" w:cs="Arial"/>
                <w:b/>
                <w:bCs/>
              </w:rPr>
              <w:t>The Company</w:t>
            </w:r>
            <w:r w:rsidRPr="00055DAC">
              <w:rPr>
                <w:rFonts w:ascii="Arial" w:hAnsi="Arial" w:cs="Arial"/>
              </w:rPr>
              <w:t xml:space="preserve"> </w:t>
            </w:r>
            <w:bookmarkEnd w:id="118"/>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119"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119"/>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120" w:name="_BPDCD_30"/>
            <w:r w:rsidRPr="00055DAC">
              <w:rPr>
                <w:rFonts w:ascii="Arial" w:hAnsi="Arial" w:cs="Arial"/>
              </w:rPr>
              <w:t xml:space="preserve">a </w:t>
            </w:r>
            <w:bookmarkEnd w:id="120"/>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121" w:name="_BPDCD_31"/>
            <w:r w:rsidRPr="00055DAC">
              <w:rPr>
                <w:rFonts w:ascii="Arial" w:hAnsi="Arial" w:cs="Arial"/>
                <w:bCs/>
              </w:rPr>
              <w:t>the</w:t>
            </w:r>
            <w:r w:rsidRPr="00055DAC">
              <w:rPr>
                <w:rFonts w:ascii="Arial" w:hAnsi="Arial" w:cs="Arial"/>
                <w:b/>
                <w:bCs/>
              </w:rPr>
              <w:t xml:space="preserve"> CUSC Modifications Panel</w:t>
            </w:r>
            <w:bookmarkEnd w:id="121"/>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122" w:name="_BPDCD_32"/>
            <w:r w:rsidRPr="00055DAC">
              <w:rPr>
                <w:rFonts w:ascii="Arial" w:hAnsi="Arial" w:cs="Arial"/>
              </w:rPr>
              <w:t xml:space="preserve">the </w:t>
            </w:r>
            <w:bookmarkEnd w:id="122"/>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123" w:name="_DV_M1"/>
            <w:bookmarkEnd w:id="123"/>
            <w:r w:rsidRPr="00055DAC">
              <w:rPr>
                <w:rFonts w:ascii="Arial" w:hAnsi="Arial" w:cs="Arial"/>
              </w:rPr>
              <w:t xml:space="preserve"> undertaken by the </w:t>
            </w:r>
            <w:bookmarkStart w:id="124" w:name="_DV_C5"/>
            <w:r w:rsidRPr="00055DAC">
              <w:rPr>
                <w:rStyle w:val="DeltaViewInsertion"/>
                <w:rFonts w:ascii="Arial" w:hAnsi="Arial" w:cs="Arial"/>
                <w:b/>
                <w:bCs/>
                <w:color w:val="auto"/>
                <w:u w:val="none"/>
              </w:rPr>
              <w:t xml:space="preserve">Panel </w:t>
            </w:r>
            <w:bookmarkStart w:id="125" w:name="_DV_M2"/>
            <w:bookmarkEnd w:id="124"/>
            <w:bookmarkEnd w:id="125"/>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126" w:name="_BPDCD_33"/>
            <w:r w:rsidRPr="00055DAC">
              <w:rPr>
                <w:rFonts w:ascii="Arial Bold" w:hAnsi="Arial Bold" w:cs="Arial"/>
                <w:b/>
              </w:rPr>
              <w:t>Applicable</w:t>
            </w:r>
            <w:r w:rsidRPr="00055DAC">
              <w:rPr>
                <w:rFonts w:ascii="Arial Bold" w:hAnsi="Arial Bold" w:cs="Arial"/>
              </w:rPr>
              <w:t xml:space="preserve"> </w:t>
            </w:r>
            <w:bookmarkEnd w:id="126"/>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127" w:name="_BPDCD_34"/>
            <w:r w:rsidR="00776A77">
              <w:rPr>
                <w:rFonts w:ascii="Arial" w:hAnsi="Arial" w:cs="Arial"/>
              </w:rPr>
              <w:t xml:space="preserve"> </w:t>
            </w:r>
            <w:bookmarkEnd w:id="127"/>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128"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128"/>
            <w:r w:rsidRPr="00055DAC">
              <w:rPr>
                <w:rFonts w:ascii="Arial" w:hAnsi="Arial" w:cs="Arial"/>
                <w:b/>
                <w:bCs/>
              </w:rPr>
              <w:t xml:space="preserve">Workgroup Alternative CUSC Modification </w:t>
            </w:r>
            <w:bookmarkStart w:id="129" w:name="_BPDCI_36"/>
            <w:r w:rsidRPr="00055DAC">
              <w:rPr>
                <w:rFonts w:ascii="Arial" w:hAnsi="Arial" w:cs="Arial"/>
                <w:bCs/>
              </w:rPr>
              <w:t>set out in the</w:t>
            </w:r>
            <w:r w:rsidRPr="00055DAC">
              <w:rPr>
                <w:rFonts w:ascii="Arial" w:hAnsi="Arial" w:cs="Arial"/>
                <w:b/>
                <w:bCs/>
              </w:rPr>
              <w:t xml:space="preserve"> CUSC Modification Self-Governance Report, </w:t>
            </w:r>
            <w:bookmarkEnd w:id="129"/>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 xml:space="preserve">a person to whom electrical power is provided (whether or not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lastRenderedPageBreak/>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130" w:name="_BPDCI_37"/>
            <w:r w:rsidRPr="00055DAC">
              <w:rPr>
                <w:rFonts w:ascii="Arial" w:hAnsi="Arial" w:cs="Arial"/>
              </w:rPr>
              <w:t xml:space="preserve">Section 3, </w:t>
            </w:r>
            <w:bookmarkEnd w:id="130"/>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131" w:name="_BPDCI_38"/>
            <w:r w:rsidRPr="00055DAC">
              <w:rPr>
                <w:rFonts w:ascii="Arial" w:hAnsi="Arial" w:cs="Arial"/>
              </w:rPr>
              <w:t xml:space="preserve">Section 3, </w:t>
            </w:r>
            <w:bookmarkEnd w:id="131"/>
            <w:r w:rsidRPr="00055DAC">
              <w:rPr>
                <w:rFonts w:ascii="Arial" w:hAnsi="Arial" w:cs="Arial"/>
              </w:rPr>
              <w:t>Appendix 2 Paragraph 6  as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"Deenergisation"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Mvar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132" w:name="_BPDCD_39"/>
            <w:r w:rsidRPr="00055DAC">
              <w:rPr>
                <w:rFonts w:ascii="Arial Bold" w:hAnsi="Arial Bold" w:cs="Arial"/>
                <w:b/>
              </w:rPr>
              <w:t>User’s</w:t>
            </w:r>
            <w:r w:rsidRPr="00055DAC">
              <w:rPr>
                <w:rFonts w:ascii="Arial" w:hAnsi="Arial" w:cs="Arial"/>
                <w:color w:val="0000FF"/>
              </w:rPr>
              <w:t xml:space="preserve"> </w:t>
            </w:r>
            <w:bookmarkEnd w:id="132"/>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entered into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“Directly-Connected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permanent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lastRenderedPageBreak/>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 the subject of a </w:t>
            </w:r>
            <w:r w:rsidRPr="00055DAC">
              <w:rPr>
                <w:rFonts w:ascii="Arial" w:hAnsi="Arial" w:cs="Arial"/>
                <w:b/>
                <w:szCs w:val="22"/>
              </w:rPr>
              <w:t>Bilateral Embedded Licence Exemptable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entered into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it’s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where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lastRenderedPageBreak/>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one off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lastRenderedPageBreak/>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period of time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"EdF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Storage”</w:t>
            </w:r>
          </w:p>
        </w:tc>
        <w:tc>
          <w:tcPr>
            <w:tcW w:w="6657" w:type="dxa"/>
            <w:gridSpan w:val="2"/>
          </w:tcPr>
          <w:p w14:paraId="5CE1D86D"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653D68ED"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 as its sole function.</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 xml:space="preserve">means a licence granted or treated as granted under section 6(1)(da)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into </w:t>
            </w:r>
            <w:r w:rsidRPr="00055DAC">
              <w:rPr>
                <w:rFonts w:ascii="Arial" w:hAnsi="Arial" w:cs="Arial"/>
                <w:b/>
                <w:bCs/>
              </w:rPr>
              <w:t xml:space="preserve"> Assimilated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133" w:name="_BPDCD_41"/>
            <w:r w:rsidRPr="00055DAC">
              <w:rPr>
                <w:rFonts w:ascii="Arial" w:hAnsi="Arial" w:cs="Arial"/>
              </w:rPr>
              <w:t xml:space="preserve">in </w:t>
            </w:r>
            <w:bookmarkEnd w:id="133"/>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"Emergency Deenergisation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lastRenderedPageBreak/>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r w:rsidRPr="00055DAC">
              <w:rPr>
                <w:rFonts w:ascii="Arial" w:hAnsi="Arial" w:cs="Arial"/>
              </w:rPr>
              <w:t>or ;</w:t>
            </w:r>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r w:rsidRPr="00055DAC">
              <w:rPr>
                <w:rFonts w:ascii="Arial" w:hAnsi="Arial" w:cs="Arial"/>
                <w:b/>
              </w:rPr>
              <w:t>Deeenergised</w:t>
            </w:r>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r w:rsidRPr="00055DAC">
              <w:rPr>
                <w:rFonts w:ascii="Arial" w:hAnsi="Arial" w:cs="Arial"/>
                <w:b/>
              </w:rPr>
              <w:t xml:space="preserve">Deenergisation </w:t>
            </w:r>
            <w:r w:rsidRPr="00055DAC">
              <w:rPr>
                <w:rFonts w:ascii="Arial" w:hAnsi="Arial" w:cs="Arial"/>
              </w:rPr>
              <w:t xml:space="preserve">of </w:t>
            </w:r>
            <w:r w:rsidRPr="00055DAC">
              <w:rPr>
                <w:rFonts w:ascii="Arial" w:hAnsi="Arial" w:cs="Arial"/>
                <w:b/>
              </w:rPr>
              <w:t xml:space="preserve">Plant </w:t>
            </w:r>
            <w:r w:rsidRPr="00055DAC">
              <w:rPr>
                <w:rFonts w:ascii="Arial" w:hAnsi="Arial" w:cs="Arial"/>
              </w:rPr>
              <w:t xml:space="preserve"> and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 xml:space="preserve">AF </w:t>
            </w:r>
            <w:r w:rsidRPr="00055DAC">
              <w:rPr>
                <w:rFonts w:ascii="Arial" w:hAnsi="Arial" w:cs="Arial"/>
                <w:b/>
                <w:bCs/>
                <w:lang w:val="en-US"/>
              </w:rPr>
              <w:lastRenderedPageBreak/>
              <w:t>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lastRenderedPageBreak/>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Amendment </w:t>
            </w:r>
            <w:bookmarkStart w:id="134" w:name="_BPDCD_43"/>
            <w:r w:rsidRPr="00055DAC">
              <w:rPr>
                <w:rFonts w:ascii="Arial" w:hAnsi="Arial" w:cs="Arial"/>
                <w:b/>
                <w:bCs/>
                <w:strike/>
                <w:color w:val="FF0000"/>
              </w:rPr>
              <w:t xml:space="preserve"> </w:t>
            </w:r>
            <w:r w:rsidRPr="00055DAC">
              <w:rPr>
                <w:rFonts w:ascii="Arial Bold" w:hAnsi="Arial Bold" w:cs="Arial"/>
                <w:b/>
                <w:bCs/>
              </w:rPr>
              <w:t xml:space="preserve">Implementation </w:t>
            </w:r>
            <w:bookmarkEnd w:id="134"/>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so as to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Wh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KWh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6C65B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6C65B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6C65B2">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6C65B2">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135" w:name="_BPDCI_44"/>
            <w:r w:rsidRPr="00055DAC">
              <w:rPr>
                <w:rFonts w:ascii="Arial" w:hAnsi="Arial" w:cs="Arial"/>
                <w:b/>
                <w:bCs/>
                <w:w w:val="0"/>
              </w:rPr>
              <w:t>"ET Restrictions on Availability"</w:t>
            </w:r>
            <w:bookmarkEnd w:id="135"/>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136"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136"/>
          </w:p>
        </w:tc>
      </w:tr>
      <w:tr w:rsidR="00380C61" w:rsidRPr="00055DAC" w14:paraId="59E88B78" w14:textId="77777777" w:rsidTr="006C65B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 xml:space="preserve">Offshore </w:t>
            </w:r>
            <w:r w:rsidRPr="00055DAC">
              <w:rPr>
                <w:rFonts w:ascii="Arial" w:hAnsi="Arial" w:cs="Arial"/>
                <w:b/>
                <w:color w:val="000000"/>
                <w:w w:val="0"/>
              </w:rPr>
              <w:lastRenderedPageBreak/>
              <w:t>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6C65B2">
        <w:tc>
          <w:tcPr>
            <w:tcW w:w="2695" w:type="dxa"/>
          </w:tcPr>
          <w:p w14:paraId="01D06F6C"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lastRenderedPageBreak/>
              <w:t>“European Commission”</w:t>
            </w:r>
          </w:p>
          <w:p w14:paraId="5BAD113C" w14:textId="77777777" w:rsidR="00380C61" w:rsidRPr="00055DAC" w:rsidRDefault="00380C61" w:rsidP="00055DAC">
            <w:pPr>
              <w:pStyle w:val="BodyText"/>
              <w:rPr>
                <w:rFonts w:ascii="Arial" w:hAnsi="Arial" w:cs="Arial"/>
                <w:b/>
                <w:bCs/>
                <w:color w:val="000000"/>
                <w:w w:val="0"/>
              </w:rPr>
            </w:pPr>
          </w:p>
          <w:p w14:paraId="493B5555" w14:textId="197B0071" w:rsidR="00380C61" w:rsidRPr="00055DAC" w:rsidRDefault="00380C61" w:rsidP="00055DAC">
            <w:pPr>
              <w:pStyle w:val="BodyText"/>
              <w:rPr>
                <w:rFonts w:ascii="Arial" w:hAnsi="Arial" w:cs="Arial"/>
                <w:b/>
                <w:bCs/>
                <w:color w:val="000000"/>
                <w:w w:val="0"/>
              </w:rPr>
            </w:pPr>
            <w:r w:rsidRPr="00055DAC">
              <w:rPr>
                <w:rFonts w:ascii="Arial" w:hAnsi="Arial" w:cs="Arial"/>
                <w:b/>
                <w:bCs/>
              </w:rPr>
              <w:t>“Evaluation of Transmission Impact”</w:t>
            </w:r>
          </w:p>
        </w:tc>
        <w:tc>
          <w:tcPr>
            <w:tcW w:w="6657" w:type="dxa"/>
            <w:gridSpan w:val="2"/>
          </w:tcPr>
          <w:p w14:paraId="284F6666" w14:textId="77777777" w:rsidR="00380C61" w:rsidRPr="00055DAC" w:rsidRDefault="00380C61" w:rsidP="00055DAC">
            <w:pPr>
              <w:pStyle w:val="BodyText"/>
              <w:jc w:val="both"/>
              <w:rPr>
                <w:rFonts w:ascii="Arial" w:hAnsi="Arial" w:cs="Arial"/>
              </w:rPr>
            </w:pPr>
            <w:r w:rsidRPr="00055DAC">
              <w:rPr>
                <w:rFonts w:ascii="Arial" w:hAnsi="Arial" w:cs="Arial"/>
              </w:rPr>
              <w:t>means the institution of that name established under The Treaty on European Union as amended from time to time;</w:t>
            </w:r>
          </w:p>
          <w:p w14:paraId="04457673" w14:textId="020B3C50" w:rsidR="00380C61" w:rsidRPr="00055DAC" w:rsidRDefault="00380C61" w:rsidP="00055DAC">
            <w:pPr>
              <w:pStyle w:val="BodyText"/>
              <w:jc w:val="both"/>
              <w:rPr>
                <w:rFonts w:ascii="Arial" w:hAnsi="Arial" w:cs="Arial"/>
                <w:w w:val="0"/>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6C65B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6C65B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6C65B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174458A8"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ins w:id="137" w:author="Paul Mott [NESO]" w:date="2025-06-24T09:27:00Z" w16du:dateUtc="2025-06-24T08:27:00Z">
              <w:r w:rsidR="007178B2">
                <w:rPr>
                  <w:rFonts w:ascii="Arial" w:hAnsi="Arial" w:cs="Arial"/>
                  <w:b/>
                  <w:bCs/>
                </w:rPr>
                <w:t xml:space="preserve">, </w:t>
              </w:r>
              <w:r w:rsidR="007178B2" w:rsidRPr="00196EF0">
                <w:rPr>
                  <w:rFonts w:ascii="Arial" w:hAnsi="Arial" w:cs="Arial"/>
                </w:rPr>
                <w:t>either</w:t>
              </w:r>
            </w:ins>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ins w:id="138" w:author="Paul Mott [NESO]" w:date="2025-06-24T09:27:00Z" w16du:dateUtc="2025-06-24T08:27:00Z">
              <w:r w:rsidR="007178B2">
                <w:rPr>
                  <w:rFonts w:ascii="Arial" w:hAnsi="Arial" w:cs="Arial"/>
                </w:rPr>
                <w:t>, or otherwise</w:t>
              </w:r>
            </w:ins>
            <w:ins w:id="139" w:author="Paul Mott [NESO]" w:date="2025-06-24T09:28:00Z" w16du:dateUtc="2025-06-24T08:28:00Z">
              <w:r w:rsidR="009473C7">
                <w:rPr>
                  <w:rFonts w:ascii="Arial" w:hAnsi="Arial" w:cs="Arial"/>
                </w:rPr>
                <w:t xml:space="preserve"> so designated</w:t>
              </w:r>
            </w:ins>
            <w:ins w:id="140" w:author="Paul Mott [NESO]" w:date="2025-07-08T15:03:00Z" w16du:dateUtc="2025-07-08T14:03:00Z">
              <w:r w:rsidR="002038FC">
                <w:rPr>
                  <w:rFonts w:ascii="Arial" w:hAnsi="Arial" w:cs="Arial"/>
                </w:rPr>
                <w:t xml:space="preserve"> by </w:t>
              </w:r>
              <w:r w:rsidR="00B36F2C">
                <w:rPr>
                  <w:rFonts w:ascii="Arial" w:hAnsi="Arial" w:cs="Arial"/>
                </w:rPr>
                <w:t>t</w:t>
              </w:r>
              <w:r w:rsidR="002038FC" w:rsidRPr="00B36F2C">
                <w:rPr>
                  <w:rFonts w:ascii="Arial" w:hAnsi="Arial" w:cs="Arial"/>
                  <w:rPrChange w:id="141" w:author="Paul Mott [NESO]" w:date="2025-07-08T15:03:00Z" w16du:dateUtc="2025-07-08T14:03:00Z">
                    <w:rPr>
                      <w:rFonts w:ascii="Arial" w:hAnsi="Arial" w:cs="Arial"/>
                      <w:b/>
                      <w:bCs/>
                    </w:rPr>
                  </w:rPrChange>
                </w:rPr>
                <w:t>he</w:t>
              </w:r>
              <w:r w:rsidR="002038FC">
                <w:rPr>
                  <w:rFonts w:ascii="Arial" w:hAnsi="Arial" w:cs="Arial"/>
                  <w:b/>
                  <w:bCs/>
                </w:rPr>
                <w:t xml:space="preserve"> Authority</w:t>
              </w:r>
            </w:ins>
            <w:r w:rsidRPr="00055DAC">
              <w:rPr>
                <w:rFonts w:ascii="Arial" w:hAnsi="Arial" w:cs="Arial"/>
              </w:rPr>
              <w:t>;</w:t>
            </w:r>
          </w:p>
        </w:tc>
      </w:tr>
      <w:tr w:rsidR="00380C61" w:rsidRPr="00055DAC" w14:paraId="10A1E3F2" w14:textId="77777777" w:rsidTr="006C65B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"Exemptable"</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142"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142"/>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143" w:name="_BPDCD_52"/>
            <w:r w:rsidRPr="00055DAC">
              <w:rPr>
                <w:rFonts w:ascii="Arial Bold" w:hAnsi="Arial Bold" w:cs="Arial"/>
                <w:b/>
                <w:bCs/>
              </w:rPr>
              <w:t>The Company</w:t>
            </w:r>
            <w:bookmarkEnd w:id="143"/>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lastRenderedPageBreak/>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“Fixed BSUoS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r w:rsidRPr="00055DAC">
              <w:rPr>
                <w:rFonts w:ascii="Arial" w:hAnsi="Arial" w:cs="Arial"/>
                <w:b/>
                <w:bCs/>
                <w:szCs w:val="22"/>
              </w:rPr>
              <w:t>BSUoS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lastRenderedPageBreak/>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Fixed BSUoS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F629C1">
              <w:rPr>
                <w:rFonts w:ascii="Arial" w:hAnsi="Arial" w:cs="Arial"/>
                <w:color w:val="FF0000"/>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055DAC">
              <w:rPr>
                <w:rFonts w:ascii="Arial" w:hAnsi="Arial" w:cs="Arial"/>
                <w:b/>
                <w:bCs/>
                <w:szCs w:val="22"/>
              </w:rPr>
              <w:t xml:space="preserve"> </w:t>
            </w:r>
            <w:r w:rsidR="004C5B9B" w:rsidRPr="00F629C1">
              <w:rPr>
                <w:rFonts w:ascii="Arial" w:hAnsi="Arial" w:cs="Arial"/>
                <w:color w:val="FF0000"/>
                <w:szCs w:val="22"/>
              </w:rPr>
              <w:t>and</w:t>
            </w:r>
            <w:r w:rsidR="003B24B1" w:rsidRPr="00F629C1">
              <w:rPr>
                <w:rFonts w:ascii="Arial" w:hAnsi="Arial" w:cs="Arial"/>
                <w:color w:val="FF0000"/>
                <w:szCs w:val="22"/>
              </w:rPr>
              <w:t xml:space="preserve"> (b) the </w:t>
            </w:r>
            <w:r w:rsidR="003B24B1" w:rsidRPr="00F629C1">
              <w:rPr>
                <w:rFonts w:ascii="Arial" w:hAnsi="Arial" w:cs="Arial"/>
                <w:b/>
                <w:color w:val="FF0000"/>
                <w:szCs w:val="22"/>
              </w:rPr>
              <w:t>Gate 1 Existing Agreements</w:t>
            </w:r>
            <w:r w:rsidR="003B24B1" w:rsidRPr="006B3EE9">
              <w:rPr>
                <w:rFonts w:ascii="Arial" w:hAnsi="Arial" w:cs="Arial"/>
                <w:b/>
                <w:color w:val="FF0000"/>
                <w:szCs w:val="22"/>
              </w:rPr>
              <w:t>;</w:t>
            </w:r>
            <w:r w:rsidR="004C5B9B" w:rsidRPr="00F629C1">
              <w:rPr>
                <w:rFonts w:ascii="Arial" w:hAnsi="Arial" w:cs="Arial"/>
                <w:color w:val="FF0000"/>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F629C1" w:rsidRDefault="00520BA5" w:rsidP="00F629C1">
            <w:pPr>
              <w:pStyle w:val="BodyText"/>
              <w:rPr>
                <w:rFonts w:ascii="Arial" w:hAnsi="Arial" w:cs="Arial"/>
                <w:b/>
                <w:color w:val="FF0000"/>
                <w:szCs w:val="22"/>
              </w:rPr>
            </w:pPr>
            <w:r w:rsidRPr="00F629C1">
              <w:rPr>
                <w:rFonts w:ascii="Arial" w:hAnsi="Arial" w:cs="Arial"/>
                <w:b/>
                <w:color w:val="FF0000"/>
              </w:rPr>
              <w:t>“Gate 1 ATV”</w:t>
            </w:r>
          </w:p>
        </w:tc>
        <w:tc>
          <w:tcPr>
            <w:tcW w:w="6657" w:type="dxa"/>
            <w:gridSpan w:val="2"/>
          </w:tcPr>
          <w:p w14:paraId="125836A6" w14:textId="271545CA" w:rsidR="00520BA5" w:rsidRPr="00F629C1" w:rsidRDefault="00520BA5" w:rsidP="00F629C1">
            <w:pPr>
              <w:spacing w:after="240"/>
              <w:jc w:val="both"/>
              <w:rPr>
                <w:rFonts w:ascii="Arial" w:hAnsi="Arial" w:cs="Arial"/>
                <w:color w:val="FF0000"/>
                <w:szCs w:val="22"/>
              </w:rPr>
            </w:pPr>
            <w:r w:rsidRPr="00F629C1">
              <w:rPr>
                <w:rFonts w:ascii="Arial" w:hAnsi="Arial"/>
                <w:color w:val="FF0000"/>
                <w:szCs w:val="22"/>
              </w:rPr>
              <w:t xml:space="preserve">the Agreement to Vary issued by </w:t>
            </w:r>
            <w:r w:rsidRPr="00F629C1">
              <w:rPr>
                <w:rFonts w:ascii="Arial" w:hAnsi="Arial"/>
                <w:b/>
                <w:color w:val="FF0000"/>
                <w:szCs w:val="22"/>
              </w:rPr>
              <w:t>The Company</w:t>
            </w:r>
            <w:r w:rsidRPr="00F629C1">
              <w:rPr>
                <w:rFonts w:ascii="Arial" w:hAnsi="Arial"/>
                <w:color w:val="FF0000"/>
                <w:szCs w:val="22"/>
              </w:rPr>
              <w:t xml:space="preserve"> to the </w:t>
            </w:r>
            <w:r w:rsidRPr="00F629C1">
              <w:rPr>
                <w:rFonts w:ascii="Arial" w:hAnsi="Arial"/>
                <w:b/>
                <w:color w:val="FF0000"/>
                <w:szCs w:val="22"/>
              </w:rPr>
              <w:t>User</w:t>
            </w:r>
            <w:r w:rsidRPr="00F629C1">
              <w:rPr>
                <w:rFonts w:ascii="Arial" w:hAnsi="Arial"/>
                <w:color w:val="FF0000"/>
                <w:szCs w:val="22"/>
              </w:rPr>
              <w:t xml:space="preserve"> in respect of </w:t>
            </w:r>
            <w:r w:rsidRPr="00F629C1">
              <w:rPr>
                <w:rFonts w:ascii="Arial" w:hAnsi="Arial"/>
                <w:b/>
                <w:color w:val="FF0000"/>
                <w:szCs w:val="22"/>
              </w:rPr>
              <w:t>Existing Agreements</w:t>
            </w:r>
            <w:r w:rsidRPr="00F629C1">
              <w:rPr>
                <w:rFonts w:ascii="Arial" w:hAnsi="Arial"/>
                <w:color w:val="FF0000"/>
                <w:szCs w:val="22"/>
              </w:rPr>
              <w:t xml:space="preserve"> for a </w:t>
            </w:r>
            <w:r w:rsidRPr="00F629C1">
              <w:rPr>
                <w:rFonts w:ascii="Arial" w:hAnsi="Arial"/>
                <w:b/>
                <w:color w:val="FF0000"/>
                <w:szCs w:val="22"/>
              </w:rPr>
              <w:t>Project</w:t>
            </w:r>
            <w:r w:rsidRPr="00F629C1">
              <w:rPr>
                <w:rFonts w:ascii="Arial" w:hAnsi="Arial"/>
                <w:color w:val="FF0000"/>
                <w:szCs w:val="22"/>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7A6BEF4"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F629C1">
              <w:rPr>
                <w:rFonts w:ascii="Arial" w:hAnsi="Arial" w:cs="Arial"/>
                <w:color w:val="FF0000"/>
                <w:szCs w:val="22"/>
              </w:rPr>
              <w:t xml:space="preserve">and (b) in the </w:t>
            </w:r>
            <w:r w:rsidR="00824E9F" w:rsidRPr="00F629C1">
              <w:rPr>
                <w:rFonts w:ascii="Arial" w:hAnsi="Arial" w:cs="Arial"/>
                <w:b/>
                <w:color w:val="FF0000"/>
                <w:szCs w:val="22"/>
              </w:rPr>
              <w:t xml:space="preserve">Gate 1 ATV </w:t>
            </w:r>
            <w:r w:rsidR="00824E9F" w:rsidRPr="00F629C1">
              <w:rPr>
                <w:rFonts w:ascii="Arial" w:hAnsi="Arial" w:cs="Arial"/>
                <w:color w:val="FF0000"/>
                <w:szCs w:val="22"/>
              </w:rPr>
              <w:t xml:space="preserve">making the </w:t>
            </w:r>
            <w:r w:rsidR="00824E9F" w:rsidRPr="00F629C1">
              <w:rPr>
                <w:rFonts w:ascii="Arial" w:hAnsi="Arial" w:cs="Arial"/>
                <w:b/>
                <w:color w:val="FF0000"/>
                <w:szCs w:val="22"/>
              </w:rPr>
              <w:t xml:space="preserve">Gate 1 Existing Agreements </w:t>
            </w:r>
            <w:r w:rsidR="00824E9F" w:rsidRPr="00F629C1">
              <w:rPr>
                <w:rFonts w:ascii="Arial" w:hAnsi="Arial" w:cs="Arial"/>
                <w:color w:val="FF0000"/>
                <w:szCs w:val="22"/>
              </w:rPr>
              <w:t xml:space="preserve">conditional until a </w:t>
            </w:r>
            <w:r w:rsidR="00824E9F" w:rsidRPr="00F629C1">
              <w:rPr>
                <w:rFonts w:ascii="Arial" w:hAnsi="Arial" w:cs="Arial"/>
                <w:b/>
                <w:color w:val="FF0000"/>
                <w:szCs w:val="22"/>
              </w:rPr>
              <w:t xml:space="preserve">Gate 2 Offer </w:t>
            </w:r>
            <w:r w:rsidR="00824E9F" w:rsidRPr="00F629C1">
              <w:rPr>
                <w:rFonts w:ascii="Arial" w:hAnsi="Arial" w:cs="Arial"/>
                <w:color w:val="FF0000"/>
                <w:szCs w:val="22"/>
              </w:rPr>
              <w:t>is accepted</w:t>
            </w:r>
            <w:r w:rsidRPr="00F629C1">
              <w:rPr>
                <w:rFonts w:ascii="Arial" w:hAnsi="Arial" w:cs="Arial"/>
                <w:color w:val="FF0000"/>
                <w:szCs w:val="22"/>
              </w:rPr>
              <w:t>;</w:t>
            </w:r>
          </w:p>
        </w:tc>
      </w:tr>
      <w:tr w:rsidR="00DC4F47" w:rsidRPr="00055DAC" w14:paraId="139940AC" w14:textId="77777777" w:rsidTr="006C65B2">
        <w:trPr>
          <w:trHeight w:val="300"/>
        </w:trPr>
        <w:tc>
          <w:tcPr>
            <w:tcW w:w="2695" w:type="dxa"/>
          </w:tcPr>
          <w:p w14:paraId="7A650567" w14:textId="2771A4F8" w:rsidR="00DC4F47" w:rsidRPr="00F629C1" w:rsidRDefault="00DC4F47" w:rsidP="00F629C1">
            <w:pPr>
              <w:pStyle w:val="BodyText"/>
              <w:rPr>
                <w:rFonts w:ascii="Arial" w:hAnsi="Arial" w:cs="Arial"/>
                <w:b/>
                <w:color w:val="FF0000"/>
                <w:szCs w:val="22"/>
              </w:rPr>
            </w:pPr>
            <w:r w:rsidRPr="00F629C1">
              <w:rPr>
                <w:rFonts w:ascii="Arial" w:hAnsi="Arial" w:cs="Arial"/>
                <w:b/>
                <w:color w:val="FF0000"/>
                <w:szCs w:val="22"/>
              </w:rPr>
              <w:lastRenderedPageBreak/>
              <w:t>“Gate 1 Existing Agreements”</w:t>
            </w:r>
          </w:p>
        </w:tc>
        <w:tc>
          <w:tcPr>
            <w:tcW w:w="6657" w:type="dxa"/>
            <w:gridSpan w:val="2"/>
          </w:tcPr>
          <w:p w14:paraId="108D30E3" w14:textId="4DD28D98" w:rsidR="00DC4F47" w:rsidRPr="00F629C1" w:rsidRDefault="00DC4F47"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1 ATV</w:t>
            </w:r>
            <w:r w:rsidRPr="00F629C1">
              <w:rPr>
                <w:rFonts w:ascii="Arial" w:hAnsi="Arial" w:cs="Arial"/>
                <w:color w:val="FF0000"/>
                <w:szCs w:val="22"/>
              </w:rPr>
              <w:t xml:space="preserve">) on the execution of the </w:t>
            </w:r>
            <w:r w:rsidRPr="00F629C1">
              <w:rPr>
                <w:rFonts w:ascii="Arial" w:hAnsi="Arial" w:cs="Arial"/>
                <w:b/>
                <w:color w:val="FF0000"/>
                <w:szCs w:val="22"/>
              </w:rPr>
              <w:t>Gate 1 ATV</w:t>
            </w:r>
            <w:r w:rsidRPr="00F629C1">
              <w:rPr>
                <w:rFonts w:ascii="Arial" w:hAnsi="Arial" w:cs="Arial"/>
                <w:color w:val="FF0000"/>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F629C1" w:rsidRDefault="000C7EF7" w:rsidP="00055DAC">
            <w:pPr>
              <w:pStyle w:val="BodyText"/>
              <w:rPr>
                <w:rFonts w:ascii="Arial" w:hAnsi="Arial" w:cs="Arial"/>
                <w:b/>
                <w:color w:val="FF0000"/>
                <w:szCs w:val="22"/>
              </w:rPr>
            </w:pPr>
            <w:r w:rsidRPr="00F629C1">
              <w:rPr>
                <w:rFonts w:ascii="Arial" w:hAnsi="Arial" w:cs="Arial"/>
                <w:b/>
                <w:color w:val="FF0000"/>
                <w:szCs w:val="22"/>
              </w:rPr>
              <w:t>“Gate 1 Notification”</w:t>
            </w:r>
          </w:p>
          <w:p w14:paraId="64286802" w14:textId="2561FB03" w:rsidR="000C7EF7" w:rsidRPr="00F629C1" w:rsidRDefault="000C7EF7" w:rsidP="00F629C1">
            <w:pPr>
              <w:pStyle w:val="BodyText"/>
              <w:rPr>
                <w:rFonts w:ascii="Arial" w:hAnsi="Arial" w:cs="Arial"/>
                <w:b/>
                <w:color w:val="FF0000"/>
                <w:szCs w:val="22"/>
              </w:rPr>
            </w:pPr>
          </w:p>
        </w:tc>
        <w:tc>
          <w:tcPr>
            <w:tcW w:w="6657" w:type="dxa"/>
            <w:gridSpan w:val="2"/>
          </w:tcPr>
          <w:p w14:paraId="7D2AFBE6" w14:textId="5C410733" w:rsidR="000C7EF7" w:rsidRPr="00F629C1" w:rsidRDefault="000C7EF7" w:rsidP="00F629C1">
            <w:pPr>
              <w:spacing w:after="240"/>
              <w:jc w:val="both"/>
              <w:rPr>
                <w:rFonts w:ascii="Arial" w:hAnsi="Arial" w:cs="Arial"/>
                <w:color w:val="FF0000"/>
                <w:szCs w:val="22"/>
              </w:rPr>
            </w:pPr>
            <w:r w:rsidRPr="00F629C1">
              <w:rPr>
                <w:rFonts w:ascii="Arial" w:hAnsi="Arial" w:cs="Arial"/>
                <w:color w:val="FF0000"/>
                <w:szCs w:val="22"/>
              </w:rPr>
              <w:t xml:space="preserve">a notification in writing by a </w:t>
            </w:r>
            <w:r w:rsidRPr="00F629C1">
              <w:rPr>
                <w:rFonts w:ascii="Arial" w:hAnsi="Arial" w:cs="Arial"/>
                <w:b/>
                <w:color w:val="FF0000"/>
                <w:szCs w:val="22"/>
              </w:rPr>
              <w:t>User</w:t>
            </w:r>
            <w:r w:rsidRPr="00F629C1">
              <w:rPr>
                <w:rFonts w:ascii="Arial" w:hAnsi="Arial" w:cs="Arial"/>
                <w:color w:val="FF0000"/>
                <w:szCs w:val="22"/>
              </w:rPr>
              <w:t xml:space="preserve"> to </w:t>
            </w:r>
            <w:r w:rsidRPr="00F629C1">
              <w:rPr>
                <w:rFonts w:ascii="Arial" w:hAnsi="Arial" w:cs="Arial"/>
                <w:b/>
                <w:color w:val="FF0000"/>
                <w:szCs w:val="22"/>
              </w:rPr>
              <w:t>The Company</w:t>
            </w:r>
            <w:r w:rsidRPr="00F629C1">
              <w:rPr>
                <w:rFonts w:ascii="Arial" w:hAnsi="Arial" w:cs="Arial"/>
                <w:color w:val="FF0000"/>
                <w:szCs w:val="22"/>
              </w:rPr>
              <w:t xml:space="preserve"> that it does not intend to submit an </w:t>
            </w:r>
            <w:r w:rsidRPr="00F629C1">
              <w:rPr>
                <w:rFonts w:ascii="Arial" w:hAnsi="Arial" w:cs="Arial"/>
                <w:b/>
                <w:color w:val="FF0000"/>
                <w:szCs w:val="22"/>
              </w:rPr>
              <w:t>EA Request</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F629C1">
              <w:rPr>
                <w:rFonts w:ascii="Arial" w:hAnsi="Arial" w:cs="Arial"/>
                <w:color w:val="FF0000"/>
                <w:szCs w:val="22"/>
              </w:rPr>
              <w:t xml:space="preserve"> (a)</w:t>
            </w:r>
            <w:r w:rsidR="00937C56" w:rsidRPr="00F629C1">
              <w:rPr>
                <w:rFonts w:ascii="Arial" w:hAnsi="Arial" w:cs="Arial"/>
                <w:color w:val="FF0000"/>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F629C1">
              <w:rPr>
                <w:rFonts w:ascii="Arial" w:hAnsi="Arial" w:cs="Arial"/>
                <w:strike/>
                <w:color w:val="FF0000"/>
                <w:szCs w:val="22"/>
              </w:rPr>
              <w:t>;</w:t>
            </w:r>
            <w:r w:rsidR="00122D5B" w:rsidRPr="00F629C1">
              <w:rPr>
                <w:rFonts w:ascii="Arial" w:hAnsi="Arial" w:cs="Arial"/>
                <w:color w:val="FF0000"/>
                <w:szCs w:val="22"/>
              </w:rPr>
              <w:t xml:space="preserve"> and (b) the </w:t>
            </w:r>
            <w:r w:rsidR="00122D5B" w:rsidRPr="00F629C1">
              <w:rPr>
                <w:rFonts w:ascii="Arial" w:hAnsi="Arial" w:cs="Arial"/>
                <w:b/>
                <w:color w:val="FF0000"/>
                <w:szCs w:val="22"/>
              </w:rPr>
              <w:t>Gate 2 Existing Agreements</w:t>
            </w:r>
            <w:r w:rsidR="00937C56" w:rsidRPr="00F629C1">
              <w:rPr>
                <w:rFonts w:ascii="Arial" w:hAnsi="Arial" w:cs="Arial"/>
                <w:color w:val="FF0000"/>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F629C1">
              <w:rPr>
                <w:rFonts w:ascii="Arial" w:hAnsi="Arial" w:cs="Arial"/>
                <w:color w:val="FF0000"/>
                <w:szCs w:val="22"/>
              </w:rPr>
              <w:t xml:space="preserve">which a </w:t>
            </w:r>
            <w:r w:rsidR="00FC5085" w:rsidRPr="00F629C1">
              <w:rPr>
                <w:rFonts w:ascii="Arial" w:hAnsi="Arial" w:cs="Arial"/>
                <w:b/>
                <w:color w:val="FF0000"/>
                <w:szCs w:val="22"/>
              </w:rPr>
              <w:t xml:space="preserve">Gate 2 Application </w:t>
            </w:r>
            <w:r w:rsidR="00FC5085" w:rsidRPr="00F629C1">
              <w:rPr>
                <w:rFonts w:ascii="Arial" w:hAnsi="Arial" w:cs="Arial"/>
                <w:color w:val="FF0000"/>
                <w:szCs w:val="22"/>
              </w:rPr>
              <w:t xml:space="preserve">and </w:t>
            </w:r>
            <w:r w:rsidR="00FC5085" w:rsidRPr="00F629C1">
              <w:rPr>
                <w:rFonts w:ascii="Arial" w:hAnsi="Arial" w:cs="Arial"/>
                <w:b/>
                <w:color w:val="FF0000"/>
                <w:szCs w:val="22"/>
              </w:rPr>
              <w:t xml:space="preserve">EA Request </w:t>
            </w:r>
            <w:r w:rsidR="00FC5085" w:rsidRPr="00F629C1">
              <w:rPr>
                <w:rFonts w:ascii="Arial" w:hAnsi="Arial" w:cs="Arial"/>
                <w:color w:val="FF0000"/>
                <w:szCs w:val="22"/>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3B79D815"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 xml:space="preserve">ESO Licence </w:t>
            </w:r>
            <w:r w:rsidRPr="00055DAC">
              <w:rPr>
                <w:rFonts w:ascii="Arial" w:hAnsi="Arial" w:cs="Arial"/>
                <w:szCs w:val="22"/>
              </w:rPr>
              <w:t xml:space="preserve">(referred to in the </w:t>
            </w:r>
            <w:r w:rsidRPr="00055DAC">
              <w:rPr>
                <w:rFonts w:ascii="Arial" w:hAnsi="Arial" w:cs="Arial"/>
                <w:b/>
                <w:bCs/>
                <w:szCs w:val="22"/>
              </w:rPr>
              <w:t xml:space="preserve">ESO Licence </w:t>
            </w:r>
            <w:r w:rsidRPr="00055DAC">
              <w:rPr>
                <w:rFonts w:ascii="Arial" w:hAnsi="Arial" w:cs="Arial"/>
                <w:szCs w:val="22"/>
              </w:rPr>
              <w:t xml:space="preserve">as the ‘Connections Criteria Methodology’)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F629C1" w:rsidRDefault="003D2DA8" w:rsidP="00F629C1">
            <w:pPr>
              <w:pStyle w:val="BodyText"/>
              <w:rPr>
                <w:rFonts w:ascii="Arial" w:hAnsi="Arial" w:cs="Arial"/>
                <w:b/>
                <w:color w:val="FF0000"/>
                <w:szCs w:val="22"/>
              </w:rPr>
            </w:pPr>
            <w:r w:rsidRPr="00F629C1">
              <w:rPr>
                <w:rFonts w:ascii="Arial" w:hAnsi="Arial" w:cs="Arial"/>
                <w:b/>
                <w:color w:val="FF0000"/>
                <w:szCs w:val="22"/>
              </w:rPr>
              <w:t>“Gate 2 Existing Agreements”</w:t>
            </w:r>
          </w:p>
        </w:tc>
        <w:tc>
          <w:tcPr>
            <w:tcW w:w="6657" w:type="dxa"/>
            <w:gridSpan w:val="2"/>
          </w:tcPr>
          <w:p w14:paraId="1F7DD303" w14:textId="35ADD4FE" w:rsidR="003D2DA8" w:rsidRPr="00F629C1" w:rsidRDefault="003D2DA8"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2 Modification Offer</w:t>
            </w:r>
            <w:r w:rsidRPr="00F629C1">
              <w:rPr>
                <w:rFonts w:ascii="Arial" w:hAnsi="Arial" w:cs="Arial"/>
                <w:color w:val="FF0000"/>
                <w:szCs w:val="22"/>
              </w:rPr>
              <w:t xml:space="preserve">) on the acceptance of the </w:t>
            </w:r>
            <w:r w:rsidRPr="00F629C1">
              <w:rPr>
                <w:rFonts w:ascii="Arial" w:hAnsi="Arial" w:cs="Arial"/>
                <w:b/>
                <w:color w:val="FF0000"/>
                <w:szCs w:val="22"/>
              </w:rPr>
              <w:t>Gate 2 Modification Offer</w:t>
            </w:r>
            <w:r w:rsidRPr="00F629C1">
              <w:rPr>
                <w:rFonts w:ascii="Arial" w:hAnsi="Arial" w:cs="Arial"/>
                <w:color w:val="FF0000"/>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F629C1" w:rsidRDefault="00E940AD" w:rsidP="00055DAC">
            <w:pPr>
              <w:pStyle w:val="BodyText"/>
              <w:rPr>
                <w:rFonts w:ascii="Arial" w:hAnsi="Arial" w:cs="Arial"/>
                <w:b/>
                <w:color w:val="FF0000"/>
                <w:szCs w:val="22"/>
              </w:rPr>
            </w:pPr>
            <w:r w:rsidRPr="00F629C1">
              <w:rPr>
                <w:rFonts w:ascii="Arial" w:hAnsi="Arial" w:cs="Arial"/>
                <w:b/>
                <w:color w:val="FF0000"/>
              </w:rPr>
              <w:t>“Gate 2 Modification Offer”</w:t>
            </w:r>
          </w:p>
        </w:tc>
        <w:tc>
          <w:tcPr>
            <w:tcW w:w="6657" w:type="dxa"/>
            <w:gridSpan w:val="2"/>
          </w:tcPr>
          <w:p w14:paraId="13962738" w14:textId="6233CFE1" w:rsidR="00E940AD" w:rsidRPr="00F629C1" w:rsidRDefault="00E940AD" w:rsidP="00055DAC">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Modification Offer</w:t>
            </w:r>
            <w:r w:rsidRPr="00F629C1">
              <w:rPr>
                <w:rFonts w:ascii="Arial" w:hAnsi="Arial" w:cs="Arial"/>
                <w:color w:val="FF0000"/>
                <w:szCs w:val="22"/>
              </w:rPr>
              <w:t xml:space="preserve"> made by </w:t>
            </w:r>
            <w:r w:rsidRPr="00F629C1">
              <w:rPr>
                <w:rFonts w:ascii="Arial" w:hAnsi="Arial" w:cs="Arial"/>
                <w:b/>
                <w:color w:val="FF0000"/>
                <w:szCs w:val="22"/>
              </w:rPr>
              <w:t>The Company</w:t>
            </w:r>
            <w:r w:rsidRPr="00F629C1">
              <w:rPr>
                <w:rFonts w:ascii="Arial" w:hAnsi="Arial" w:cs="Arial"/>
                <w:color w:val="FF0000"/>
                <w:szCs w:val="22"/>
              </w:rPr>
              <w:t xml:space="preserve"> to the </w:t>
            </w:r>
            <w:r w:rsidRPr="00F629C1">
              <w:rPr>
                <w:rFonts w:ascii="Arial" w:hAnsi="Arial" w:cs="Arial"/>
                <w:b/>
                <w:color w:val="FF0000"/>
                <w:szCs w:val="22"/>
              </w:rPr>
              <w:t>User</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6A8D5F3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lastRenderedPageBreak/>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F629C1" w:rsidRDefault="00F57035" w:rsidP="00F629C1">
            <w:pPr>
              <w:spacing w:after="240"/>
              <w:rPr>
                <w:rFonts w:ascii="Arial" w:hAnsi="Arial" w:cs="Arial"/>
                <w:b/>
                <w:color w:val="FF0000"/>
                <w:szCs w:val="22"/>
              </w:rPr>
            </w:pPr>
            <w:r w:rsidRPr="00F629C1">
              <w:rPr>
                <w:rFonts w:ascii="Arial" w:hAnsi="Arial" w:cs="Arial"/>
                <w:b/>
                <w:color w:val="FF0000"/>
                <w:szCs w:val="22"/>
              </w:rPr>
              <w:t>“Gated Process for Projects with Existing Agreements”</w:t>
            </w:r>
          </w:p>
        </w:tc>
        <w:tc>
          <w:tcPr>
            <w:tcW w:w="6657" w:type="dxa"/>
            <w:gridSpan w:val="2"/>
          </w:tcPr>
          <w:p w14:paraId="0847131F" w14:textId="77777777" w:rsidR="00F57035" w:rsidRPr="00F629C1" w:rsidRDefault="00F57035" w:rsidP="00055DAC">
            <w:pPr>
              <w:jc w:val="both"/>
              <w:rPr>
                <w:rFonts w:ascii="Arial" w:hAnsi="Arial" w:cs="Arial"/>
                <w:color w:val="FF0000"/>
                <w:szCs w:val="22"/>
              </w:rPr>
            </w:pPr>
            <w:r w:rsidRPr="00F629C1">
              <w:rPr>
                <w:rFonts w:ascii="Arial" w:hAnsi="Arial" w:cs="Arial"/>
                <w:color w:val="FF0000"/>
                <w:szCs w:val="22"/>
              </w:rPr>
              <w:t xml:space="preserve">the process as set out in </w:t>
            </w:r>
            <w:r w:rsidRPr="00F629C1">
              <w:rPr>
                <w:rFonts w:ascii="Arial" w:hAnsi="Arial" w:cs="Arial"/>
                <w:b/>
                <w:color w:val="FF0000"/>
                <w:szCs w:val="22"/>
              </w:rPr>
              <w:t>CUSC</w:t>
            </w:r>
            <w:r w:rsidRPr="00F629C1">
              <w:rPr>
                <w:rFonts w:ascii="Arial" w:hAnsi="Arial" w:cs="Arial"/>
                <w:color w:val="FF0000"/>
                <w:szCs w:val="22"/>
              </w:rPr>
              <w:t xml:space="preserve"> Section 18;</w:t>
            </w:r>
          </w:p>
          <w:p w14:paraId="227E249B" w14:textId="77777777" w:rsidR="00F57035" w:rsidRPr="00F629C1" w:rsidRDefault="00F57035" w:rsidP="00F629C1">
            <w:pPr>
              <w:pStyle w:val="List"/>
              <w:spacing w:after="120"/>
              <w:ind w:left="0" w:firstLine="0"/>
              <w:jc w:val="both"/>
              <w:rPr>
                <w:rFonts w:ascii="Arial" w:hAnsi="Arial" w:cs="Arial"/>
                <w:color w:val="FF0000"/>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lastRenderedPageBreak/>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Exemptable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144" w:name="_DV_C133"/>
            <w:r w:rsidRPr="00055DAC">
              <w:rPr>
                <w:rFonts w:ascii="Arial" w:hAnsi="Arial" w:cs="Arial"/>
                <w:b/>
                <w:bCs/>
              </w:rPr>
              <w:t>"HH Base Percentage"</w:t>
            </w:r>
            <w:bookmarkEnd w:id="144"/>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145" w:name="_BPDCI_55"/>
            <w:r w:rsidRPr="00055DAC">
              <w:rPr>
                <w:rFonts w:ascii="Arial" w:hAnsi="Arial" w:cs="Arial"/>
              </w:rPr>
              <w:t xml:space="preserve">Section 3, </w:t>
            </w:r>
            <w:bookmarkEnd w:id="145"/>
            <w:r w:rsidRPr="00055DAC">
              <w:rPr>
                <w:rFonts w:ascii="Arial" w:hAnsi="Arial" w:cs="Arial"/>
              </w:rPr>
              <w:t>Appendix 2</w:t>
            </w:r>
            <w:bookmarkStart w:id="146" w:name="_BPDCD_56"/>
            <w:r w:rsidRPr="00055DAC">
              <w:rPr>
                <w:rFonts w:ascii="Arial" w:hAnsi="Arial" w:cs="Arial"/>
              </w:rPr>
              <w:t>;</w:t>
            </w:r>
            <w:bookmarkEnd w:id="146"/>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147" w:name="_BPDCD_57"/>
            <w:r w:rsidRPr="00055DAC">
              <w:rPr>
                <w:rFonts w:ascii="Arial" w:hAnsi="Arial" w:cs="Arial"/>
              </w:rPr>
              <w:t xml:space="preserve">; </w:t>
            </w:r>
            <w:bookmarkEnd w:id="147"/>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148" w:name="_BPDCD_58"/>
            <w:r w:rsidRPr="00055DAC">
              <w:rPr>
                <w:rFonts w:ascii="Arial Bold" w:hAnsi="Arial Bold" w:cs="Arial"/>
                <w:b/>
              </w:rPr>
              <w:t>;</w:t>
            </w:r>
            <w:bookmarkEnd w:id="148"/>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lastRenderedPageBreak/>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lastRenderedPageBreak/>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lastRenderedPageBreak/>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lastRenderedPageBreak/>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149" w:name="_BPDCD_63"/>
            <w:r w:rsidRPr="00055DAC">
              <w:rPr>
                <w:rFonts w:ascii="Arial" w:hAnsi="Arial" w:cs="Arial"/>
              </w:rPr>
              <w:t xml:space="preserve">means </w:t>
            </w:r>
            <w:bookmarkEnd w:id="149"/>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150" w:name="_BPDCD_64"/>
            <w:r w:rsidRPr="00055DAC">
              <w:rPr>
                <w:rFonts w:ascii="Arial" w:hAnsi="Arial" w:cs="Arial"/>
              </w:rPr>
              <w:t>3.16.2</w:t>
            </w:r>
            <w:bookmarkEnd w:id="150"/>
            <w:r w:rsidRPr="00055DAC">
              <w:rPr>
                <w:rFonts w:ascii="Arial" w:hAnsi="Arial" w:cs="Arial"/>
              </w:rPr>
              <w:t xml:space="preserve">; </w:t>
            </w:r>
          </w:p>
        </w:tc>
      </w:tr>
      <w:tr w:rsidR="00E940AD" w:rsidRPr="00055DAC" w14:paraId="30A0A950" w14:textId="77777777" w:rsidTr="006C65B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151" w:name="_BPDCD_65"/>
            <w:r w:rsidRPr="00055DAC">
              <w:rPr>
                <w:rFonts w:ascii="Arial" w:hAnsi="Arial" w:cs="Arial"/>
              </w:rPr>
              <w:t>3.13.4</w:t>
            </w:r>
            <w:bookmarkEnd w:id="151"/>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6C65B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6C65B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6B3F35">
            <w:pPr>
              <w:numPr>
                <w:ilvl w:val="7"/>
                <w:numId w:val="35"/>
              </w:numPr>
              <w:autoSpaceDE w:val="0"/>
              <w:autoSpaceDN w:val="0"/>
              <w:adjustRightInd w:val="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6C65B2">
        <w:tc>
          <w:tcPr>
            <w:tcW w:w="2695" w:type="dxa"/>
          </w:tcPr>
          <w:p w14:paraId="290EAA6B" w14:textId="66E369A2" w:rsidR="00E940AD" w:rsidRPr="00055DAC" w:rsidRDefault="00E940AD" w:rsidP="00F629C1">
            <w:pPr>
              <w:spacing w:after="240"/>
              <w:rPr>
                <w:rFonts w:ascii="Arial" w:hAnsi="Arial" w:cs="Arial"/>
                <w:b/>
                <w:bCs/>
              </w:rPr>
            </w:pPr>
            <w:r w:rsidRPr="00055DAC">
              <w:rPr>
                <w:rFonts w:ascii="Arial" w:hAnsi="Arial" w:cs="Arial"/>
                <w:b/>
                <w:bCs/>
                <w:szCs w:val="22"/>
              </w:rPr>
              <w:lastRenderedPageBreak/>
              <w:t>“Installed Capacity”</w:t>
            </w:r>
          </w:p>
        </w:tc>
        <w:tc>
          <w:tcPr>
            <w:tcW w:w="6657" w:type="dxa"/>
            <w:gridSpan w:val="2"/>
          </w:tcPr>
          <w:p w14:paraId="32AC9C05" w14:textId="3D584AA3" w:rsidR="00E940AD" w:rsidRPr="00055DAC" w:rsidRDefault="00E940AD" w:rsidP="00F629C1">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Pr="00055DAC">
              <w:rPr>
                <w:rFonts w:ascii="Arial" w:eastAsia="Arial" w:hAnsi="Arial" w:cs="Arial"/>
                <w:b/>
                <w:szCs w:val="22"/>
              </w:rPr>
              <w:t xml:space="preserve"> Transmission Energy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 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6C65B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6C65B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w:t>
            </w:r>
            <w:r w:rsidRPr="00055DAC">
              <w:rPr>
                <w:rFonts w:ascii="Arial" w:hAnsi="Arial" w:cs="Arial"/>
              </w:rPr>
              <w:lastRenderedPageBreak/>
              <w:t>their respective licences for the purposes of the ESO Licence condition F3 Part C  Pass-through (PTt);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w:t>
            </w:r>
            <w:r w:rsidRPr="00055DAC">
              <w:rPr>
                <w:rFonts w:ascii="Arial" w:hAnsi="Arial" w:cs="Arial"/>
              </w:rPr>
              <w:lastRenderedPageBreak/>
              <w:t xml:space="preserve">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lastRenderedPageBreak/>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as a result of </w:t>
            </w:r>
            <w:r w:rsidRPr="00055DAC">
              <w:rPr>
                <w:rFonts w:ascii="Arial" w:hAnsi="Arial" w:cs="Arial"/>
                <w:b/>
              </w:rPr>
              <w:t>Deenergisation</w:t>
            </w:r>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Emergency Deenergisation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User Emergency Deenergisation</w:t>
            </w:r>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14601358"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5pt;height:54pt" o:ole="">
                  <v:imagedata r:id="rId18" o:title=""/>
                </v:shape>
                <o:OLEObject Type="Embed" ProgID="Equation.3" ShapeID="_x0000_i1026" DrawAspect="Content" ObjectID="_1814601359"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r w:rsidRPr="00055DAC">
              <w:rPr>
                <w:rFonts w:ascii="Arial" w:hAnsi="Arial" w:cs="Arial"/>
                <w:b/>
              </w:rPr>
              <w:t xml:space="preserve">Deenergisation Instruction </w:t>
            </w:r>
            <w:r w:rsidRPr="00055DAC">
              <w:rPr>
                <w:rFonts w:ascii="Arial" w:hAnsi="Arial" w:cs="Arial"/>
              </w:rPr>
              <w:t>or a</w:t>
            </w:r>
            <w:r w:rsidRPr="00055DAC">
              <w:rPr>
                <w:rFonts w:ascii="Arial" w:hAnsi="Arial" w:cs="Arial"/>
                <w:b/>
              </w:rPr>
              <w:t xml:space="preserve"> User Emergency Deenergisation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Deenergisation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Deenergisation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 xml:space="preserve">Gate </w:t>
            </w:r>
            <w:r w:rsidRPr="00055DAC">
              <w:rPr>
                <w:rFonts w:ascii="Arial" w:hAnsi="Arial" w:cs="Arial"/>
                <w:b/>
              </w:rPr>
              <w:lastRenderedPageBreak/>
              <w:t>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6.75pt;height:53.25pt" o:ole="">
                  <v:imagedata r:id="rId27" o:title=""/>
                </v:shape>
                <o:OLEObject Type="Embed" ProgID="Equation.3" ShapeID="_x0000_i1027" DrawAspect="Content" ObjectID="_1814601360"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152" w:name="OLE_LINK1"/>
            <w:r w:rsidRPr="00055DAC">
              <w:rPr>
                <w:rFonts w:ascii="Arial" w:hAnsi="Arial" w:cs="Arial"/>
                <w:b/>
              </w:rPr>
              <w:t>Relevant Interruption</w:t>
            </w:r>
            <w:bookmarkEnd w:id="152"/>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Emergency Deenergisation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Emergency Deenergisation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User Emergency Deenergisation</w:t>
            </w:r>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User Emergency Deenergisation</w:t>
            </w:r>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User Emergency Denergisation</w:t>
            </w:r>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Deenergisation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"Intertrip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"Intertrip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153" w:name="_DV_C135"/>
            <w:r w:rsidRPr="00055DAC">
              <w:rPr>
                <w:rFonts w:ascii="Arial" w:hAnsi="Arial" w:cs="Arial"/>
                <w:b/>
                <w:bCs/>
              </w:rPr>
              <w:t xml:space="preserve"> "Isolation"</w:t>
            </w:r>
            <w:bookmarkEnd w:id="153"/>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154"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154"/>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w:t>
            </w:r>
            <w:r w:rsidRPr="00055DAC">
              <w:rPr>
                <w:rFonts w:ascii="Arial" w:hAnsi="Arial" w:cs="Arial"/>
              </w:rPr>
              <w:lastRenderedPageBreak/>
              <w:t xml:space="preserve">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155" w:name="_BPDCI_72"/>
            <w:r w:rsidRPr="00055DAC">
              <w:rPr>
                <w:rFonts w:ascii="Arial" w:hAnsi="Arial" w:cs="Arial"/>
                <w:lang w:val="en-US"/>
              </w:rPr>
              <w:t>;</w:t>
            </w:r>
            <w:bookmarkEnd w:id="155"/>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156" w:name="_BPDCD_73"/>
            <w:r w:rsidRPr="00055DAC">
              <w:rPr>
                <w:rFonts w:ascii="Arial Bold" w:hAnsi="Arial Bold" w:cs="Arial"/>
                <w:b/>
                <w:lang w:val="en-US"/>
              </w:rPr>
              <w:t xml:space="preserve">The Company </w:t>
            </w:r>
            <w:bookmarkEnd w:id="156"/>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157" w:name="_BPDCI_75"/>
            <w:r w:rsidRPr="00055DAC">
              <w:rPr>
                <w:rFonts w:ascii="Arial" w:hAnsi="Arial" w:cs="Arial"/>
                <w:lang w:val="en-US"/>
              </w:rPr>
              <w:t>;</w:t>
            </w:r>
            <w:bookmarkEnd w:id="157"/>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158"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158"/>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159" w:name="_BPDCI_78"/>
            <w:r w:rsidRPr="00055DAC">
              <w:rPr>
                <w:rFonts w:ascii="Arial" w:hAnsi="Arial" w:cs="Arial"/>
                <w:lang w:val="en-US"/>
              </w:rPr>
              <w:t>;</w:t>
            </w:r>
            <w:bookmarkEnd w:id="159"/>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160" w:name="_BPDCD_79"/>
            <w:r w:rsidRPr="00055DAC">
              <w:rPr>
                <w:rFonts w:ascii="Arial Bold" w:hAnsi="Arial Bold" w:cs="Arial"/>
                <w:b/>
                <w:lang w:val="en-US"/>
              </w:rPr>
              <w:t>The Company</w:t>
            </w:r>
            <w:bookmarkEnd w:id="160"/>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161" w:name="_BPDCI_81"/>
            <w:r w:rsidRPr="00055DAC">
              <w:rPr>
                <w:rFonts w:ascii="Arial" w:hAnsi="Arial" w:cs="Arial"/>
                <w:color w:val="0000FF"/>
                <w:u w:val="single"/>
                <w:lang w:val="en-US"/>
              </w:rPr>
              <w:t>;</w:t>
            </w:r>
            <w:bookmarkEnd w:id="161"/>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162" w:name="_BPDCD_82"/>
            <w:r w:rsidRPr="00055DAC">
              <w:rPr>
                <w:rFonts w:ascii="Arial" w:hAnsi="Arial" w:cs="Arial"/>
                <w:b/>
              </w:rPr>
              <w:t xml:space="preserve">The Company’s </w:t>
            </w:r>
            <w:bookmarkEnd w:id="162"/>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163" w:name="_BPDCI_84"/>
            <w:r w:rsidRPr="00055DAC">
              <w:rPr>
                <w:rFonts w:ascii="Arial" w:hAnsi="Arial" w:cs="Arial"/>
              </w:rPr>
              <w:t>;</w:t>
            </w:r>
            <w:bookmarkEnd w:id="163"/>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164" w:name="_BPDCI_86"/>
            <w:r w:rsidRPr="00055DAC">
              <w:rPr>
                <w:rFonts w:ascii="Arial" w:hAnsi="Arial" w:cs="Arial"/>
              </w:rPr>
              <w:t>;</w:t>
            </w:r>
            <w:bookmarkEnd w:id="164"/>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165" w:name="_BPDCD_87"/>
            <w:r w:rsidRPr="00055DAC">
              <w:rPr>
                <w:rFonts w:ascii="Arial" w:hAnsi="Arial" w:cs="Arial"/>
                <w:lang w:val="en-US"/>
              </w:rPr>
              <w:t xml:space="preserve">an </w:t>
            </w:r>
            <w:bookmarkEnd w:id="165"/>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166" w:name="_BPDCI_89"/>
            <w:r w:rsidRPr="00055DAC">
              <w:rPr>
                <w:rFonts w:ascii="Arial" w:hAnsi="Arial" w:cs="Arial"/>
                <w:lang w:val="en-US"/>
              </w:rPr>
              <w:t xml:space="preserve">; </w:t>
            </w:r>
            <w:r w:rsidRPr="00055DAC">
              <w:rPr>
                <w:rFonts w:ascii="Arial" w:hAnsi="Arial" w:cs="Arial"/>
                <w:u w:val="double"/>
                <w:lang w:val="en-US"/>
              </w:rPr>
              <w:t xml:space="preserve"> </w:t>
            </w:r>
            <w:bookmarkEnd w:id="166"/>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167" w:name="_BPDCD_90"/>
            <w:r w:rsidRPr="00055DAC">
              <w:rPr>
                <w:rFonts w:ascii="Arial" w:hAnsi="Arial" w:cs="Arial"/>
                <w:b/>
              </w:rPr>
              <w:t>The Company’s</w:t>
            </w:r>
            <w:r w:rsidRPr="00055DAC">
              <w:rPr>
                <w:rFonts w:ascii="Arial" w:hAnsi="Arial" w:cs="Arial"/>
                <w:b/>
                <w:u w:val="double"/>
              </w:rPr>
              <w:t xml:space="preserve"> </w:t>
            </w:r>
            <w:bookmarkEnd w:id="167"/>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168" w:name="_BPDCI_92"/>
            <w:r w:rsidRPr="00055DAC">
              <w:rPr>
                <w:rFonts w:ascii="Arial" w:hAnsi="Arial" w:cs="Arial"/>
              </w:rPr>
              <w:t>;</w:t>
            </w:r>
            <w:bookmarkEnd w:id="168"/>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169" w:name="_BPDCI_94"/>
            <w:r w:rsidRPr="00055DAC">
              <w:rPr>
                <w:rFonts w:ascii="Arial" w:hAnsi="Arial" w:cs="Arial"/>
                <w:lang w:val="en-US"/>
              </w:rPr>
              <w:t>;</w:t>
            </w:r>
            <w:bookmarkEnd w:id="169"/>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170" w:name="_BPDCD_95"/>
            <w:r w:rsidRPr="00055DAC">
              <w:rPr>
                <w:rFonts w:ascii="Arial" w:hAnsi="Arial" w:cs="Arial"/>
                <w:b/>
                <w:lang w:val="en-US"/>
              </w:rPr>
              <w:t>The Company</w:t>
            </w:r>
            <w:r w:rsidRPr="00055DAC">
              <w:rPr>
                <w:rFonts w:ascii="Arial" w:hAnsi="Arial" w:cs="Arial"/>
                <w:b/>
                <w:u w:val="double"/>
                <w:lang w:val="en-US"/>
              </w:rPr>
              <w:t xml:space="preserve"> </w:t>
            </w:r>
            <w:bookmarkEnd w:id="170"/>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171" w:name="_BPDCI_97"/>
            <w:r w:rsidRPr="00055DAC">
              <w:rPr>
                <w:rFonts w:ascii="Arial" w:hAnsi="Arial" w:cs="Arial"/>
                <w:lang w:val="en-US"/>
              </w:rPr>
              <w:t>;</w:t>
            </w:r>
            <w:bookmarkEnd w:id="171"/>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172" w:name="_BPDCI_99"/>
            <w:r w:rsidRPr="00055DAC">
              <w:rPr>
                <w:rFonts w:ascii="Arial" w:hAnsi="Arial" w:cs="Arial"/>
                <w:lang w:val="en-US"/>
              </w:rPr>
              <w:t>;</w:t>
            </w:r>
            <w:bookmarkEnd w:id="172"/>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173" w:name="_BPDCI_101"/>
            <w:r w:rsidRPr="00055DAC">
              <w:rPr>
                <w:rFonts w:ascii="Arial" w:hAnsi="Arial" w:cs="Arial"/>
                <w:lang w:val="en-US"/>
              </w:rPr>
              <w:t>;</w:t>
            </w:r>
            <w:bookmarkEnd w:id="173"/>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importing Mvar;</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174" w:name="_BPDCD_102"/>
            <w:r w:rsidRPr="00055DAC">
              <w:rPr>
                <w:rFonts w:ascii="Arial" w:hAnsi="Arial" w:cs="Arial"/>
              </w:rPr>
              <w:t>a</w:t>
            </w:r>
            <w:bookmarkEnd w:id="174"/>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w:t>
            </w:r>
            <w:r w:rsidRPr="00055DAC">
              <w:rPr>
                <w:rFonts w:ascii="Arial" w:hAnsi="Arial" w:cs="Arial"/>
              </w:rPr>
              <w:lastRenderedPageBreak/>
              <w:t xml:space="preserve">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 xml:space="preserve">National </w:t>
            </w:r>
            <w:r w:rsidRPr="00055DAC">
              <w:rPr>
                <w:rFonts w:ascii="Arial" w:hAnsi="Arial" w:cs="Arial"/>
                <w:b/>
                <w:bCs/>
              </w:rPr>
              <w:lastRenderedPageBreak/>
              <w:t>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175" w:name="_BPDCD_103"/>
            <w:r w:rsidRPr="00055DAC">
              <w:rPr>
                <w:rFonts w:ascii="Arial" w:hAnsi="Arial" w:cs="Arial"/>
                <w:color w:val="0000FF"/>
                <w:u w:val="double"/>
              </w:rPr>
              <w:t>;</w:t>
            </w:r>
            <w:bookmarkEnd w:id="175"/>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lastRenderedPageBreak/>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∑QM</w:t>
            </w:r>
            <w:r w:rsidRPr="00055DAC">
              <w:rPr>
                <w:rFonts w:ascii="Arial" w:hAnsi="Arial"/>
                <w:vertAlign w:val="subscript"/>
              </w:rPr>
              <w:t>ij</w:t>
            </w:r>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176" w:name="_BPDCI_105"/>
            <w:r w:rsidRPr="00055DAC">
              <w:rPr>
                <w:rFonts w:ascii="Arial" w:hAnsi="Arial" w:cs="Arial"/>
              </w:rPr>
              <w:t xml:space="preserve">Section 3, </w:t>
            </w:r>
            <w:bookmarkEnd w:id="176"/>
            <w:r w:rsidRPr="00055DAC">
              <w:rPr>
                <w:rFonts w:ascii="Arial" w:hAnsi="Arial" w:cs="Arial"/>
              </w:rPr>
              <w:t>Appendix 2</w:t>
            </w:r>
            <w:bookmarkStart w:id="177" w:name="_BPDCD_106"/>
            <w:r w:rsidRPr="00055DAC">
              <w:rPr>
                <w:rFonts w:ascii="Arial" w:hAnsi="Arial" w:cs="Arial"/>
              </w:rPr>
              <w:t>;</w:t>
            </w:r>
            <w:bookmarkEnd w:id="177"/>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178" w:name="_BPDCD_107"/>
            <w:r w:rsidRPr="00055DAC">
              <w:rPr>
                <w:rFonts w:ascii="Arial" w:hAnsi="Arial" w:cs="Arial"/>
              </w:rPr>
              <w:t>;</w:t>
            </w:r>
            <w:bookmarkEnd w:id="178"/>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179" w:name="_BPDCD_108"/>
            <w:r w:rsidRPr="00055DAC">
              <w:rPr>
                <w:rFonts w:ascii="Arial" w:hAnsi="Arial" w:cs="Arial"/>
              </w:rPr>
              <w:t>;</w:t>
            </w:r>
            <w:bookmarkEnd w:id="179"/>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lastRenderedPageBreak/>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180" w:name="_BPDCD_109"/>
            <w:r w:rsidRPr="00055DAC">
              <w:rPr>
                <w:rFonts w:ascii="Arial" w:hAnsi="Arial" w:cs="Arial"/>
              </w:rPr>
              <w:t>;</w:t>
            </w:r>
            <w:bookmarkEnd w:id="180"/>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181" w:name="_BPDCI_110"/>
            <w:r w:rsidRPr="00055DAC">
              <w:rPr>
                <w:rFonts w:ascii="Arial" w:hAnsi="Arial" w:cs="Arial"/>
                <w:b/>
                <w:bCs/>
              </w:rPr>
              <w:t>"Notification Date"</w:t>
            </w:r>
            <w:bookmarkEnd w:id="181"/>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182"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182"/>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lastRenderedPageBreak/>
              <w:t>"Notification of Circuit Outage"</w:t>
            </w:r>
            <w:bookmarkStart w:id="183" w:name="_BPDCD_113"/>
          </w:p>
        </w:tc>
        <w:bookmarkEnd w:id="183"/>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184" w:name="_BPDCI_115"/>
            <w:r w:rsidRPr="00055DAC">
              <w:rPr>
                <w:rFonts w:ascii="Arial" w:hAnsi="Arial" w:cs="Arial"/>
                <w:b/>
                <w:bCs/>
              </w:rPr>
              <w:t>"Notification of Circuit Restriction"</w:t>
            </w:r>
            <w:bookmarkEnd w:id="184"/>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185"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85"/>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186" w:name="_BPDCI_117"/>
            <w:r w:rsidRPr="00055DAC">
              <w:rPr>
                <w:rFonts w:ascii="Arial" w:hAnsi="Arial" w:cs="Arial"/>
                <w:b/>
                <w:bCs/>
              </w:rPr>
              <w:t>"Notification of Restrictions on Availability"</w:t>
            </w:r>
            <w:bookmarkEnd w:id="186"/>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87"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87"/>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88"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188"/>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6C65B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“Offtaking”</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6C65B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6C65B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6C65B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w:t>
            </w:r>
            <w:r w:rsidRPr="00055DAC">
              <w:rPr>
                <w:rFonts w:ascii="Arial" w:hAnsi="Arial" w:cs="Arial"/>
              </w:rPr>
              <w:lastRenderedPageBreak/>
              <w:t xml:space="preserve">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6C65B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lastRenderedPageBreak/>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6C65B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4E40F4FC" w14:textId="03011155" w:rsidR="00E940AD" w:rsidRPr="00055DAC" w:rsidRDefault="00E940AD" w:rsidP="00055DAC">
            <w:pPr>
              <w:jc w:val="both"/>
              <w:rPr>
                <w:rFonts w:ascii="Arial" w:hAnsi="Arial" w:cs="Arial"/>
                <w:szCs w:val="22"/>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tc>
      </w:tr>
      <w:tr w:rsidR="00E940AD" w:rsidRPr="00055DAC" w14:paraId="7BABB093" w14:textId="77777777" w:rsidTr="006C65B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189" w:name="_BPDCI_125"/>
            <w:r w:rsidRPr="00055DAC">
              <w:rPr>
                <w:rFonts w:ascii="Arial" w:hAnsi="Arial" w:cs="Arial"/>
                <w:szCs w:val="22"/>
              </w:rPr>
              <w:t>;</w:t>
            </w:r>
            <w:bookmarkEnd w:id="189"/>
          </w:p>
          <w:p w14:paraId="055A7E4B" w14:textId="77777777" w:rsidR="00E940AD" w:rsidRPr="00055DAC" w:rsidRDefault="00E940AD" w:rsidP="00055DAC">
            <w:pPr>
              <w:rPr>
                <w:rFonts w:ascii="Arial" w:hAnsi="Arial"/>
              </w:rPr>
            </w:pPr>
          </w:p>
        </w:tc>
      </w:tr>
      <w:tr w:rsidR="00E940AD" w:rsidRPr="00055DAC" w14:paraId="1F51A497" w14:textId="77777777" w:rsidTr="006C65B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6C65B2">
        <w:tc>
          <w:tcPr>
            <w:tcW w:w="2695" w:type="dxa"/>
          </w:tcPr>
          <w:p w14:paraId="1A23EE7A" w14:textId="77777777" w:rsidR="00E940AD" w:rsidRPr="00055DAC" w:rsidRDefault="00E940AD" w:rsidP="00055DAC">
            <w:pPr>
              <w:rPr>
                <w:rFonts w:ascii="Arial" w:hAnsi="Arial"/>
                <w:b/>
              </w:rPr>
            </w:pPr>
            <w:r w:rsidRPr="00055DAC">
              <w:rPr>
                <w:rFonts w:ascii="Arial" w:hAnsi="Arial"/>
                <w:b/>
              </w:rPr>
              <w:t>“Onshore Transmission Reinforcement Works”</w:t>
            </w: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90" w:name="_BPDCD_126"/>
            <w:r w:rsidRPr="00055DAC">
              <w:rPr>
                <w:rFonts w:ascii="Arial" w:hAnsi="Arial" w:cs="Arial"/>
                <w:szCs w:val="22"/>
              </w:rPr>
              <w:t>;</w:t>
            </w:r>
            <w:bookmarkEnd w:id="190"/>
          </w:p>
        </w:tc>
      </w:tr>
      <w:tr w:rsidR="00E940AD" w:rsidRPr="00055DAC" w14:paraId="0D065011" w14:textId="77777777" w:rsidTr="006C65B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6C65B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6C65B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"Operational Intertripping"</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intertripping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lastRenderedPageBreak/>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lastRenderedPageBreak/>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lastRenderedPageBreak/>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91"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91"/>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92" w:name="_BPDCD_127"/>
            <w:r w:rsidRPr="00055DAC">
              <w:rPr>
                <w:rFonts w:ascii="Arial" w:hAnsi="Arial" w:cs="Arial"/>
                <w:szCs w:val="22"/>
              </w:rPr>
              <w:t xml:space="preserve">shall </w:t>
            </w:r>
            <w:bookmarkEnd w:id="192"/>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93" w:name="_BPDCD_128"/>
            <w:r w:rsidRPr="00055DAC">
              <w:rPr>
                <w:rFonts w:ascii="Arial" w:hAnsi="Arial" w:cs="Arial"/>
                <w:b/>
                <w:bCs/>
                <w:szCs w:val="22"/>
              </w:rPr>
              <w:t>The Company</w:t>
            </w:r>
            <w:r w:rsidRPr="00055DAC">
              <w:rPr>
                <w:rFonts w:ascii="Arial" w:hAnsi="Arial" w:cs="Arial"/>
                <w:szCs w:val="22"/>
              </w:rPr>
              <w:t xml:space="preserve"> </w:t>
            </w:r>
            <w:bookmarkEnd w:id="193"/>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w:t>
            </w:r>
            <w:r w:rsidRPr="00055DAC">
              <w:rPr>
                <w:rFonts w:ascii="Arial" w:hAnsi="Arial" w:cs="Arial"/>
              </w:rPr>
              <w:lastRenderedPageBreak/>
              <w:t xml:space="preserve">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94" w:name="_BPDCD_131"/>
            <w:r w:rsidRPr="00055DAC">
              <w:rPr>
                <w:rFonts w:ascii="Arial" w:hAnsi="Arial" w:cs="Arial"/>
              </w:rPr>
              <w:t>;</w:t>
            </w:r>
            <w:bookmarkEnd w:id="194"/>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95" w:name="_BPDCI_132"/>
            <w:r w:rsidRPr="00055DAC">
              <w:rPr>
                <w:rFonts w:ascii="Arial" w:hAnsi="Arial" w:cs="Arial"/>
                <w:b/>
                <w:bCs/>
              </w:rPr>
              <w:t>"Primary Response"</w:t>
            </w:r>
            <w:bookmarkEnd w:id="195"/>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96"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96"/>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lastRenderedPageBreak/>
              <w:t>“Project”</w:t>
            </w:r>
          </w:p>
        </w:tc>
        <w:tc>
          <w:tcPr>
            <w:tcW w:w="6657" w:type="dxa"/>
            <w:gridSpan w:val="2"/>
          </w:tcPr>
          <w:p w14:paraId="4A9FB8D7" w14:textId="608EF08E" w:rsidR="00441C70" w:rsidRPr="00055DAC" w:rsidRDefault="00441C70" w:rsidP="00055DAC">
            <w:pPr>
              <w:pStyle w:val="BodyText"/>
              <w:jc w:val="both"/>
              <w:rPr>
                <w:rFonts w:ascii="Arial" w:hAnsi="Arial" w:cs="Arial"/>
              </w:rPr>
            </w:pPr>
            <w:r w:rsidRPr="00F629C1">
              <w:rPr>
                <w:rFonts w:ascii="Arial" w:hAnsi="Arial"/>
                <w:color w:val="FF0000"/>
                <w:szCs w:val="22"/>
              </w:rPr>
              <w:t xml:space="preserve">in the context of this Section 18 is the </w:t>
            </w:r>
            <w:r w:rsidRPr="00F629C1">
              <w:rPr>
                <w:rFonts w:ascii="Arial" w:hAnsi="Arial"/>
                <w:b/>
                <w:color w:val="FF0000"/>
                <w:szCs w:val="22"/>
              </w:rPr>
              <w:t>User’s</w:t>
            </w:r>
            <w:r w:rsidRPr="00F629C1">
              <w:rPr>
                <w:rFonts w:ascii="Arial" w:hAnsi="Arial"/>
                <w:color w:val="FF0000"/>
                <w:szCs w:val="22"/>
              </w:rPr>
              <w:t xml:space="preserve"> (or as context requires </w:t>
            </w:r>
            <w:r w:rsidRPr="00F629C1">
              <w:rPr>
                <w:rFonts w:ascii="Arial" w:hAnsi="Arial"/>
                <w:b/>
                <w:color w:val="FF0000"/>
                <w:szCs w:val="22"/>
              </w:rPr>
              <w:t>Developer’s</w:t>
            </w:r>
            <w:r w:rsidRPr="00F629C1">
              <w:rPr>
                <w:rFonts w:ascii="Arial" w:hAnsi="Arial"/>
                <w:color w:val="FF0000"/>
                <w:szCs w:val="22"/>
              </w:rPr>
              <w:t xml:space="preserve">) project which is the subject of the </w:t>
            </w:r>
            <w:r w:rsidRPr="00F629C1">
              <w:rPr>
                <w:rFonts w:ascii="Arial" w:hAnsi="Arial"/>
                <w:b/>
                <w:color w:val="FF0000"/>
                <w:szCs w:val="22"/>
              </w:rPr>
              <w:t xml:space="preserve">Existing Agreements </w:t>
            </w:r>
            <w:r w:rsidRPr="00F629C1">
              <w:rPr>
                <w:rFonts w:ascii="Arial" w:hAnsi="Arial"/>
                <w:color w:val="FF0000"/>
                <w:szCs w:val="22"/>
              </w:rPr>
              <w:t xml:space="preserve">(and in the case of </w:t>
            </w:r>
            <w:r w:rsidRPr="00F629C1">
              <w:rPr>
                <w:rFonts w:ascii="Arial" w:hAnsi="Arial"/>
                <w:b/>
                <w:color w:val="FF0000"/>
                <w:szCs w:val="22"/>
              </w:rPr>
              <w:t xml:space="preserve">Existing Agreements </w:t>
            </w:r>
            <w:r w:rsidRPr="00F629C1">
              <w:rPr>
                <w:rFonts w:ascii="Arial" w:hAnsi="Arial"/>
                <w:color w:val="FF0000"/>
                <w:szCs w:val="22"/>
              </w:rPr>
              <w:t xml:space="preserve">which provide for more than one </w:t>
            </w:r>
            <w:r w:rsidRPr="00F629C1">
              <w:rPr>
                <w:rFonts w:ascii="Arial" w:hAnsi="Arial"/>
                <w:b/>
                <w:color w:val="FF0000"/>
                <w:szCs w:val="22"/>
              </w:rPr>
              <w:t>Existing Project</w:t>
            </w:r>
            <w:r w:rsidRPr="00F629C1">
              <w:rPr>
                <w:rFonts w:ascii="Arial" w:hAnsi="Arial"/>
                <w:color w:val="FF0000"/>
                <w:szCs w:val="22"/>
              </w:rPr>
              <w:t xml:space="preserve"> in respect of </w:t>
            </w:r>
            <w:r w:rsidRPr="00F629C1">
              <w:rPr>
                <w:rFonts w:ascii="Arial" w:hAnsi="Arial"/>
                <w:b/>
                <w:color w:val="FF0000"/>
                <w:szCs w:val="22"/>
              </w:rPr>
              <w:t>Embedded Power Stations</w:t>
            </w:r>
            <w:r w:rsidRPr="00F629C1">
              <w:rPr>
                <w:rFonts w:ascii="Arial" w:hAnsi="Arial"/>
                <w:color w:val="FF0000"/>
                <w:szCs w:val="22"/>
              </w:rPr>
              <w:t>,</w:t>
            </w:r>
            <w:r w:rsidRPr="00F629C1">
              <w:rPr>
                <w:rFonts w:ascii="Arial" w:hAnsi="Arial"/>
                <w:b/>
                <w:color w:val="FF0000"/>
                <w:szCs w:val="22"/>
              </w:rPr>
              <w:t xml:space="preserve"> Existing Project </w:t>
            </w:r>
            <w:r w:rsidRPr="00F629C1">
              <w:rPr>
                <w:rFonts w:ascii="Arial" w:hAnsi="Arial"/>
                <w:color w:val="FF0000"/>
                <w:szCs w:val="22"/>
              </w:rPr>
              <w:t xml:space="preserve">shall be construed accordingly by reference to each </w:t>
            </w:r>
            <w:r w:rsidRPr="00F629C1">
              <w:rPr>
                <w:rFonts w:ascii="Arial" w:hAnsi="Arial"/>
                <w:b/>
                <w:color w:val="FF0000"/>
                <w:szCs w:val="22"/>
              </w:rPr>
              <w:t>Existing</w:t>
            </w:r>
            <w:r w:rsidRPr="00F629C1">
              <w:rPr>
                <w:rFonts w:ascii="Arial" w:hAnsi="Arial"/>
                <w:color w:val="FF0000"/>
                <w:szCs w:val="22"/>
              </w:rPr>
              <w:t xml:space="preserve"> </w:t>
            </w:r>
            <w:r w:rsidRPr="00F629C1">
              <w:rPr>
                <w:rFonts w:ascii="Arial" w:hAnsi="Arial"/>
                <w:b/>
                <w:color w:val="FF0000"/>
                <w:szCs w:val="22"/>
              </w:rPr>
              <w:t>Project</w:t>
            </w:r>
            <w:r w:rsidRPr="00F629C1">
              <w:rPr>
                <w:rFonts w:ascii="Arial" w:hAnsi="Arial"/>
                <w:color w:val="FF0000"/>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w:t>
            </w:r>
            <w:r w:rsidRPr="00055DAC">
              <w:rPr>
                <w:rFonts w:ascii="Arial" w:hAnsi="Arial" w:cs="Arial"/>
                <w:b/>
              </w:rPr>
              <w:lastRenderedPageBreak/>
              <w:t xml:space="preserve">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197" w:name="_DV_C3"/>
            <w:r w:rsidRPr="00055DAC">
              <w:rPr>
                <w:rFonts w:ascii="Arial" w:hAnsi="Arial" w:cs="Arial"/>
              </w:rPr>
              <w:t>:</w:t>
            </w:r>
            <w:bookmarkEnd w:id="197"/>
          </w:p>
          <w:p w14:paraId="4B6627C8" w14:textId="77777777" w:rsidR="00441C70" w:rsidRPr="00055DAC" w:rsidRDefault="00441C70" w:rsidP="00055DAC">
            <w:pPr>
              <w:pStyle w:val="BodyText"/>
              <w:ind w:left="741" w:hanging="709"/>
              <w:jc w:val="both"/>
              <w:rPr>
                <w:rFonts w:ascii="Arial" w:hAnsi="Arial" w:cs="Arial"/>
              </w:rPr>
            </w:pPr>
            <w:bookmarkStart w:id="198" w:name="_DV_C4"/>
            <w:r w:rsidRPr="00055DAC">
              <w:rPr>
                <w:rStyle w:val="DeltaViewInsertion"/>
                <w:rFonts w:ascii="Arial" w:hAnsi="Arial" w:cs="Arial"/>
                <w:color w:val="auto"/>
                <w:u w:val="none"/>
              </w:rPr>
              <w:t>(a)</w:t>
            </w:r>
            <w:r w:rsidRPr="00055DAC">
              <w:rPr>
                <w:rFonts w:ascii="Arial" w:hAnsi="Arial" w:cs="Arial"/>
              </w:rPr>
              <w:tab/>
            </w:r>
            <w:bookmarkStart w:id="199" w:name="_DV_M3"/>
            <w:bookmarkEnd w:id="198"/>
            <w:bookmarkEnd w:id="199"/>
            <w:r w:rsidRPr="00055DAC">
              <w:rPr>
                <w:rFonts w:ascii="Arial" w:hAnsi="Arial" w:cs="Arial"/>
              </w:rPr>
              <w:t>a shareholder of the User or any holding company of such shareholder</w:t>
            </w:r>
            <w:bookmarkStart w:id="200" w:name="_DV_C6"/>
            <w:r w:rsidRPr="00055DAC">
              <w:rPr>
                <w:rFonts w:ascii="Arial" w:hAnsi="Arial" w:cs="Arial"/>
                <w:strike/>
              </w:rPr>
              <w:t xml:space="preserve"> </w:t>
            </w:r>
            <w:r w:rsidRPr="00055DAC">
              <w:rPr>
                <w:rFonts w:ascii="Arial" w:hAnsi="Arial" w:cs="Arial"/>
              </w:rPr>
              <w:t>or</w:t>
            </w:r>
            <w:bookmarkEnd w:id="200"/>
          </w:p>
          <w:p w14:paraId="29110417" w14:textId="77777777" w:rsidR="00441C70" w:rsidRPr="00055DAC" w:rsidRDefault="00441C70" w:rsidP="00055DAC">
            <w:pPr>
              <w:pStyle w:val="BodyText"/>
              <w:ind w:left="741" w:hanging="709"/>
              <w:jc w:val="both"/>
              <w:rPr>
                <w:rFonts w:ascii="Arial" w:hAnsi="Arial" w:cs="Arial"/>
              </w:rPr>
            </w:pPr>
            <w:bookmarkStart w:id="201" w:name="_DV_C7"/>
            <w:r w:rsidRPr="00055DAC">
              <w:rPr>
                <w:rFonts w:ascii="Arial" w:hAnsi="Arial" w:cs="Arial"/>
              </w:rPr>
              <w:t>(b)</w:t>
            </w:r>
            <w:r w:rsidRPr="00055DAC">
              <w:rPr>
                <w:rFonts w:ascii="Arial" w:hAnsi="Arial" w:cs="Arial"/>
              </w:rPr>
              <w:tab/>
              <w:t xml:space="preserve">any subsidiary of any such </w:t>
            </w:r>
            <w:bookmarkEnd w:id="201"/>
            <w:r w:rsidRPr="00055DAC">
              <w:rPr>
                <w:rFonts w:ascii="Arial" w:hAnsi="Arial" w:cs="Arial"/>
              </w:rPr>
              <w:t>holding company</w:t>
            </w:r>
            <w:bookmarkStart w:id="202" w:name="_DV_C8"/>
            <w:r w:rsidRPr="00055DAC">
              <w:rPr>
                <w:rFonts w:ascii="Arial" w:hAnsi="Arial" w:cs="Arial"/>
              </w:rPr>
              <w:t>, but only where the subsidiary</w:t>
            </w:r>
            <w:bookmarkEnd w:id="202"/>
          </w:p>
          <w:p w14:paraId="0CD6B76E" w14:textId="77777777" w:rsidR="00441C70" w:rsidRPr="00055DAC" w:rsidRDefault="00441C70" w:rsidP="00055DAC">
            <w:pPr>
              <w:pStyle w:val="BodyText"/>
              <w:ind w:left="741" w:hanging="709"/>
              <w:jc w:val="both"/>
              <w:rPr>
                <w:rFonts w:ascii="Arial" w:hAnsi="Arial" w:cs="Arial"/>
              </w:rPr>
            </w:pPr>
            <w:bookmarkStart w:id="203" w:name="_DV_C9"/>
            <w:r w:rsidRPr="00055DAC">
              <w:rPr>
                <w:rFonts w:ascii="Arial" w:hAnsi="Arial" w:cs="Arial"/>
              </w:rPr>
              <w:lastRenderedPageBreak/>
              <w:t>(i)</w:t>
            </w:r>
            <w:r w:rsidRPr="00055DAC">
              <w:rPr>
                <w:rFonts w:ascii="Arial" w:hAnsi="Arial" w:cs="Arial"/>
              </w:rPr>
              <w:tab/>
              <w:t>demonstrates to The Company’s satisfaction that it has power under its constitution to give a Performance Bond other than in respect of its subsidiary;</w:t>
            </w:r>
            <w:bookmarkEnd w:id="203"/>
          </w:p>
          <w:p w14:paraId="2447BEF8" w14:textId="77777777" w:rsidR="00441C70" w:rsidRPr="00055DAC" w:rsidRDefault="00441C70" w:rsidP="00055DAC">
            <w:pPr>
              <w:pStyle w:val="BodyText"/>
              <w:ind w:left="741" w:hanging="709"/>
              <w:jc w:val="both"/>
              <w:rPr>
                <w:rFonts w:ascii="Arial" w:hAnsi="Arial" w:cs="Arial"/>
              </w:rPr>
            </w:pPr>
            <w:bookmarkStart w:id="204"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204"/>
          </w:p>
          <w:p w14:paraId="6F75F8EC" w14:textId="77777777" w:rsidR="00441C70" w:rsidRPr="00055DAC" w:rsidRDefault="00441C70" w:rsidP="00055DAC">
            <w:pPr>
              <w:pStyle w:val="BodyText"/>
              <w:ind w:left="741" w:hanging="709"/>
              <w:jc w:val="both"/>
              <w:rPr>
                <w:rFonts w:ascii="Arial" w:hAnsi="Arial" w:cs="Arial"/>
              </w:rPr>
            </w:pPr>
            <w:bookmarkStart w:id="205"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205"/>
          </w:p>
          <w:p w14:paraId="1BDB64DB" w14:textId="77777777" w:rsidR="00441C70" w:rsidRPr="00055DAC" w:rsidRDefault="00441C70" w:rsidP="00055DAC">
            <w:pPr>
              <w:pStyle w:val="BodyText"/>
              <w:jc w:val="both"/>
              <w:rPr>
                <w:rFonts w:ascii="Arial" w:hAnsi="Arial" w:cs="Arial"/>
              </w:rPr>
            </w:pPr>
            <w:bookmarkStart w:id="206" w:name="_DV_C13"/>
            <w:r w:rsidRPr="00055DAC">
              <w:rPr>
                <w:rFonts w:ascii="Arial" w:hAnsi="Arial" w:cs="Arial"/>
              </w:rPr>
              <w:t>(the expressions "holding company" and "subsidiary</w:t>
            </w:r>
            <w:bookmarkStart w:id="207" w:name="_DV_M5"/>
            <w:bookmarkEnd w:id="206"/>
            <w:bookmarkEnd w:id="207"/>
            <w:r w:rsidRPr="00055DAC">
              <w:rPr>
                <w:rFonts w:ascii="Arial" w:hAnsi="Arial" w:cs="Arial"/>
              </w:rPr>
              <w:t xml:space="preserve">" having the </w:t>
            </w:r>
            <w:bookmarkStart w:id="208" w:name="_DV_C15"/>
            <w:r w:rsidRPr="00055DAC">
              <w:rPr>
                <w:rFonts w:ascii="Arial" w:hAnsi="Arial" w:cs="Arial"/>
              </w:rPr>
              <w:t>respective meanings</w:t>
            </w:r>
            <w:bookmarkStart w:id="209" w:name="_DV_M6"/>
            <w:bookmarkEnd w:id="208"/>
            <w:bookmarkEnd w:id="209"/>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210" w:name="_DV_M4"/>
            <w:bookmarkEnd w:id="210"/>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w:t>
            </w:r>
            <w:r w:rsidRPr="00055DAC">
              <w:rPr>
                <w:rFonts w:ascii="Arial" w:hAnsi="Arial" w:cs="Arial"/>
                <w:bCs/>
              </w:rPr>
              <w:lastRenderedPageBreak/>
              <w:t xml:space="preserve">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lastRenderedPageBreak/>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“Reactive Despatch to Zero Mvar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Kvar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r w:rsidRPr="00055DAC">
              <w:rPr>
                <w:rFonts w:ascii="Arial" w:hAnsi="Arial" w:cs="Arial"/>
                <w:b/>
              </w:rPr>
              <w:t>Deenergisation</w:t>
            </w:r>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211" w:name="_BPDCI_136"/>
            <w:r w:rsidRPr="00055DAC">
              <w:rPr>
                <w:rFonts w:ascii="Arial" w:hAnsi="Arial" w:cs="Arial"/>
                <w:b/>
                <w:bCs/>
              </w:rPr>
              <w:t>“Related Person”</w:t>
            </w:r>
            <w:bookmarkEnd w:id="211"/>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212"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212"/>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lastRenderedPageBreak/>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213"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213"/>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214" w:name="_BPDCD_141"/>
            <w:r w:rsidRPr="00055DAC">
              <w:rPr>
                <w:rFonts w:ascii="Arial" w:hAnsi="Arial" w:cs="Arial"/>
              </w:rPr>
              <w:t>;</w:t>
            </w:r>
            <w:bookmarkEnd w:id="214"/>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lastRenderedPageBreak/>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215" w:name="_BPDCD_142"/>
            <w:r w:rsidRPr="00055DAC">
              <w:rPr>
                <w:rFonts w:ascii="Arial" w:hAnsi="Arial" w:cs="Arial"/>
                <w:lang w:val="en-US"/>
              </w:rPr>
              <w:t>;</w:t>
            </w:r>
            <w:bookmarkEnd w:id="215"/>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non local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216" w:name="_BPDCD_143"/>
            <w:r w:rsidRPr="00055DAC">
              <w:rPr>
                <w:rFonts w:ascii="Arial" w:hAnsi="Arial" w:cs="Arial"/>
              </w:rPr>
              <w:t>;</w:t>
            </w:r>
            <w:bookmarkEnd w:id="216"/>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lastRenderedPageBreak/>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w:t>
            </w:r>
            <w:r w:rsidRPr="00055DAC">
              <w:rPr>
                <w:rFonts w:ascii="Arial" w:hAnsi="Arial" w:cs="Arial"/>
                <w:sz w:val="24"/>
                <w:szCs w:val="24"/>
              </w:rPr>
              <w:lastRenderedPageBreak/>
              <w:t xml:space="preserve">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217" w:name="_BPDCD_144"/>
            <w:r w:rsidRPr="00055DAC">
              <w:rPr>
                <w:rFonts w:ascii="Arial" w:hAnsi="Arial" w:cs="Arial"/>
              </w:rPr>
              <w:t>as</w:t>
            </w:r>
            <w:r w:rsidRPr="00055DAC">
              <w:rPr>
                <w:rFonts w:ascii="Arial" w:hAnsi="Arial" w:cs="Arial"/>
                <w:color w:val="0000FF"/>
              </w:rPr>
              <w:t xml:space="preserve"> </w:t>
            </w:r>
            <w:bookmarkEnd w:id="217"/>
            <w:r w:rsidRPr="00055DAC">
              <w:rPr>
                <w:rFonts w:ascii="Arial" w:hAnsi="Arial" w:cs="Arial"/>
              </w:rPr>
              <w:t>defined in Paragraph 8A.4.1.3</w:t>
            </w:r>
            <w:bookmarkStart w:id="218" w:name="_BPDCD_145"/>
            <w:r w:rsidRPr="00055DAC">
              <w:rPr>
                <w:rFonts w:ascii="Arial" w:hAnsi="Arial" w:cs="Arial"/>
              </w:rPr>
              <w:t>;</w:t>
            </w:r>
            <w:bookmarkEnd w:id="218"/>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219" w:name="_BPDCD_146"/>
            <w:r w:rsidRPr="00055DAC">
              <w:rPr>
                <w:rFonts w:ascii="Arial" w:hAnsi="Arial" w:cs="Arial"/>
              </w:rPr>
              <w:t>;</w:t>
            </w:r>
            <w:bookmarkEnd w:id="219"/>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220" w:name="_DV_C139"/>
            <w:r w:rsidRPr="00055DAC">
              <w:rPr>
                <w:rFonts w:ascii="Arial" w:hAnsi="Arial" w:cs="Arial"/>
              </w:rPr>
              <w:t>The higher of:</w:t>
            </w:r>
            <w:bookmarkEnd w:id="220"/>
          </w:p>
          <w:p w14:paraId="499D174C" w14:textId="77777777" w:rsidR="00441C70" w:rsidRPr="00055DAC" w:rsidRDefault="00441C70" w:rsidP="00055DAC">
            <w:pPr>
              <w:pStyle w:val="BodyText"/>
              <w:jc w:val="both"/>
              <w:rPr>
                <w:rFonts w:ascii="Arial" w:hAnsi="Arial" w:cs="Arial"/>
              </w:rPr>
            </w:pPr>
            <w:bookmarkStart w:id="221" w:name="_DV_C140"/>
            <w:r w:rsidRPr="00055DAC">
              <w:rPr>
                <w:rFonts w:ascii="Arial" w:hAnsi="Arial" w:cs="Arial"/>
              </w:rPr>
              <w:t>A.</w:t>
            </w:r>
            <w:r w:rsidRPr="00055DAC">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222" w:name="_DV_C141"/>
            <w:bookmarkEnd w:id="221"/>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222"/>
          </w:p>
          <w:p w14:paraId="7932BDA1" w14:textId="77777777" w:rsidR="00441C70" w:rsidRPr="00055DAC" w:rsidRDefault="00441C70" w:rsidP="00055DAC">
            <w:pPr>
              <w:pStyle w:val="BodyText"/>
              <w:jc w:val="both"/>
              <w:rPr>
                <w:rFonts w:ascii="Arial" w:hAnsi="Arial" w:cs="Arial"/>
              </w:rPr>
            </w:pPr>
            <w:bookmarkStart w:id="223" w:name="_DV_C142"/>
            <w:r w:rsidRPr="00055DAC">
              <w:rPr>
                <w:rFonts w:ascii="Arial" w:hAnsi="Arial" w:cs="Arial"/>
              </w:rPr>
              <w:t>A or B are then multiplied by:</w:t>
            </w:r>
            <w:bookmarkEnd w:id="223"/>
          </w:p>
          <w:p w14:paraId="2AA1CC9D" w14:textId="77777777" w:rsidR="00441C70" w:rsidRPr="00055DAC" w:rsidRDefault="00441C70" w:rsidP="00055DAC">
            <w:pPr>
              <w:pStyle w:val="BodyText"/>
              <w:jc w:val="both"/>
              <w:rPr>
                <w:rFonts w:ascii="Arial" w:hAnsi="Arial" w:cs="Arial"/>
              </w:rPr>
            </w:pPr>
            <w:bookmarkStart w:id="224" w:name="_DV_C143"/>
            <w:r w:rsidRPr="00055DAC">
              <w:rPr>
                <w:rFonts w:ascii="Arial" w:hAnsi="Arial" w:cs="Arial"/>
              </w:rPr>
              <w:t>the MW arrived at after deducting from the Transmission Entry Capacity for the Connection Site the Restricted MW Export Level;</w:t>
            </w:r>
            <w:bookmarkEnd w:id="224"/>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225" w:name="_DV_C137"/>
            <w:r w:rsidRPr="00055DAC">
              <w:rPr>
                <w:rFonts w:ascii="Arial" w:hAnsi="Arial" w:cs="Arial"/>
                <w:b/>
                <w:bCs/>
              </w:rPr>
              <w:lastRenderedPageBreak/>
              <w:t>"Restricted Export Level Period"</w:t>
            </w:r>
            <w:bookmarkEnd w:id="225"/>
          </w:p>
        </w:tc>
        <w:tc>
          <w:tcPr>
            <w:tcW w:w="6649" w:type="dxa"/>
          </w:tcPr>
          <w:p w14:paraId="76F87FBE" w14:textId="77777777" w:rsidR="00441C70" w:rsidRPr="00055DAC" w:rsidRDefault="00441C70" w:rsidP="00055DAC">
            <w:pPr>
              <w:spacing w:after="240"/>
              <w:rPr>
                <w:rFonts w:ascii="Arial" w:hAnsi="Arial" w:cs="Arial"/>
              </w:rPr>
            </w:pPr>
            <w:bookmarkStart w:id="226" w:name="_DV_C138"/>
            <w:r w:rsidRPr="00055DAC">
              <w:rPr>
                <w:rFonts w:ascii="Arial" w:hAnsi="Arial" w:cs="Arial"/>
              </w:rPr>
              <w:t>as defined in Paragraph 4.2A.4(b)(ii);</w:t>
            </w:r>
            <w:bookmarkEnd w:id="226"/>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227" w:name="_DV_C144"/>
            <w:r w:rsidRPr="00055DAC">
              <w:rPr>
                <w:rFonts w:ascii="Arial" w:hAnsi="Arial" w:cs="Arial"/>
                <w:b/>
                <w:bCs/>
              </w:rPr>
              <w:t>"Restricted MW Export Level"</w:t>
            </w:r>
            <w:bookmarkEnd w:id="227"/>
          </w:p>
        </w:tc>
        <w:tc>
          <w:tcPr>
            <w:tcW w:w="6649" w:type="dxa"/>
          </w:tcPr>
          <w:p w14:paraId="5DB3A021" w14:textId="77777777" w:rsidR="00441C70" w:rsidRPr="00055DAC" w:rsidRDefault="00441C70" w:rsidP="00055DAC">
            <w:pPr>
              <w:spacing w:after="240"/>
              <w:rPr>
                <w:rFonts w:ascii="Arial" w:hAnsi="Arial" w:cs="Arial"/>
              </w:rPr>
            </w:pPr>
            <w:bookmarkStart w:id="228" w:name="_DV_C145"/>
            <w:r w:rsidRPr="00055DAC">
              <w:rPr>
                <w:rFonts w:ascii="Arial" w:hAnsi="Arial" w:cs="Arial"/>
              </w:rPr>
              <w:t>as defined in Paragraph 4.2A.2.1(c)(i);</w:t>
            </w:r>
            <w:bookmarkEnd w:id="228"/>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229" w:name="_DV_C146"/>
            <w:r w:rsidRPr="00055DAC">
              <w:rPr>
                <w:rFonts w:ascii="Arial" w:hAnsi="Arial" w:cs="Arial"/>
                <w:b/>
                <w:bCs/>
                <w:color w:val="000000"/>
                <w:w w:val="0"/>
              </w:rPr>
              <w:t>"Restrictions on Availability"</w:t>
            </w:r>
          </w:p>
          <w:bookmarkEnd w:id="229"/>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230"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230"/>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231" w:name="_BPDCD_147"/>
            <w:r w:rsidRPr="00055DAC">
              <w:rPr>
                <w:rFonts w:ascii="Arial" w:hAnsi="Arial" w:cs="Arial"/>
              </w:rPr>
              <w:t>;</w:t>
            </w:r>
            <w:bookmarkEnd w:id="231"/>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232" w:name="_BPDCD_148"/>
            <w:r w:rsidRPr="00055DAC">
              <w:rPr>
                <w:rFonts w:ascii="Arial" w:hAnsi="Arial" w:cs="Arial"/>
              </w:rPr>
              <w:t>;</w:t>
            </w:r>
            <w:bookmarkEnd w:id="232"/>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233" w:name="_DV_C148"/>
            <w:r w:rsidRPr="00055DAC">
              <w:rPr>
                <w:rFonts w:ascii="Arial" w:hAnsi="Arial" w:cs="Arial"/>
                <w:b/>
                <w:bCs/>
              </w:rPr>
              <w:t>"Security Requirement"</w:t>
            </w:r>
            <w:bookmarkEnd w:id="233"/>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234" w:name="_BPDCD_150"/>
            <w:r w:rsidRPr="00055DAC">
              <w:rPr>
                <w:rFonts w:ascii="Arial Bold" w:hAnsi="Arial Bold" w:cs="Arial"/>
                <w:b/>
                <w:bCs/>
              </w:rPr>
              <w:t>The Company</w:t>
            </w:r>
            <w:r w:rsidRPr="00055DAC">
              <w:rPr>
                <w:rFonts w:ascii="Arial Bold" w:hAnsi="Arial Bold" w:cs="Arial"/>
              </w:rPr>
              <w:t xml:space="preserve"> </w:t>
            </w:r>
            <w:bookmarkEnd w:id="234"/>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235" w:name="_BPDCD_151"/>
            <w:r w:rsidRPr="00055DAC">
              <w:rPr>
                <w:rFonts w:ascii="Arial" w:hAnsi="Arial" w:cs="Arial"/>
              </w:rPr>
              <w:t>;</w:t>
            </w:r>
            <w:bookmarkEnd w:id="235"/>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(i)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r w:rsidRPr="00055DAC">
              <w:rPr>
                <w:rFonts w:ascii="Arial" w:hAnsi="Arial"/>
              </w:rPr>
              <w:t>QM</w:t>
            </w:r>
            <w:r w:rsidRPr="00055DAC">
              <w:rPr>
                <w:rFonts w:ascii="Arial" w:hAnsi="Arial"/>
                <w:vertAlign w:val="subscript"/>
              </w:rPr>
              <w:t>i</w:t>
            </w:r>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∑QM</w:t>
            </w:r>
            <w:r w:rsidRPr="00055DAC">
              <w:rPr>
                <w:rFonts w:ascii="Arial" w:hAnsi="Arial"/>
                <w:vertAlign w:val="subscript"/>
              </w:rPr>
              <w:t>ij</w:t>
            </w:r>
            <w:r w:rsidRPr="00055DAC">
              <w:rPr>
                <w:rFonts w:ascii="Arial" w:hAnsi="Arial"/>
              </w:rPr>
              <w:t xml:space="preserve"> where QM</w:t>
            </w:r>
            <w:r w:rsidRPr="00055DAC">
              <w:rPr>
                <w:rFonts w:ascii="Arial" w:hAnsi="Arial"/>
                <w:vertAlign w:val="subscript"/>
              </w:rPr>
              <w:t>ij</w:t>
            </w:r>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236" w:name="_BPDCD_152"/>
            <w:r w:rsidRPr="00055DAC">
              <w:rPr>
                <w:rFonts w:ascii="Arial" w:hAnsi="Arial" w:cs="Arial"/>
                <w:color w:val="0000FF"/>
              </w:rPr>
              <w:t>;</w:t>
            </w:r>
            <w:bookmarkEnd w:id="236"/>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237" w:name="_BPDCD_153"/>
            <w:r w:rsidRPr="00055DAC">
              <w:rPr>
                <w:rFonts w:ascii="Arial" w:hAnsi="Arial" w:cs="Arial"/>
              </w:rPr>
              <w:t xml:space="preserve">does not fall within the scope of </w:t>
            </w:r>
            <w:bookmarkEnd w:id="237"/>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238"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238"/>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(i)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w:t>
            </w:r>
            <w:r w:rsidRPr="00055DAC">
              <w:rPr>
                <w:rFonts w:ascii="Arial" w:hAnsi="Arial" w:cs="Arial"/>
              </w:rPr>
              <w:lastRenderedPageBreak/>
              <w:t>the Electricity (Class Exemptions from the Requirement for a Licence) Order 1990;</w:t>
            </w:r>
          </w:p>
        </w:tc>
      </w:tr>
      <w:tr w:rsidR="00441C70" w:rsidRPr="00055DAC" w14:paraId="0407E191" w14:textId="77777777" w:rsidTr="006C65B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6C65B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6C65B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6C65B2">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239" w:name="_BPDCI_155"/>
            <w:bookmarkStart w:id="240" w:name="_DV_C150"/>
            <w:r w:rsidRPr="00055DAC">
              <w:rPr>
                <w:rFonts w:ascii="Arial" w:hAnsi="Arial" w:cs="Arial"/>
                <w:b/>
                <w:bCs/>
                <w:lang w:val="en-US"/>
              </w:rPr>
              <w:t>"STC"</w:t>
            </w:r>
            <w:bookmarkEnd w:id="239"/>
            <w:bookmarkEnd w:id="240"/>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241" w:name="_BPDCI_156"/>
            <w:r w:rsidRPr="00055DAC">
              <w:rPr>
                <w:rFonts w:ascii="Arial" w:hAnsi="Arial" w:cs="Arial"/>
              </w:rPr>
              <w:t xml:space="preserve">the </w:t>
            </w:r>
            <w:bookmarkStart w:id="242" w:name="_BPDCI_157"/>
            <w:bookmarkEnd w:id="241"/>
            <w:r w:rsidRPr="00055DAC">
              <w:rPr>
                <w:rFonts w:ascii="Arial" w:hAnsi="Arial" w:cs="Arial"/>
                <w:b/>
                <w:bCs/>
                <w:lang w:val="en-US"/>
              </w:rPr>
              <w:t>System Operator - Transmission Owner Code</w:t>
            </w:r>
            <w:bookmarkEnd w:id="242"/>
            <w:r w:rsidRPr="00055DAC">
              <w:rPr>
                <w:rFonts w:ascii="Arial" w:hAnsi="Arial" w:cs="Arial"/>
                <w:b/>
                <w:bCs/>
                <w:lang w:val="en-US"/>
              </w:rPr>
              <w:t xml:space="preserve"> </w:t>
            </w:r>
            <w:bookmarkStart w:id="243"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243"/>
          </w:p>
        </w:tc>
      </w:tr>
      <w:tr w:rsidR="00441C70" w:rsidRPr="00055DAC" w14:paraId="770B2397" w14:textId="77777777" w:rsidTr="006C65B2">
        <w:tc>
          <w:tcPr>
            <w:tcW w:w="2703" w:type="dxa"/>
            <w:gridSpan w:val="2"/>
            <w:shd w:val="clear" w:color="auto" w:fill="auto"/>
          </w:tcPr>
          <w:p w14:paraId="1E8463F4" w14:textId="77777777" w:rsidR="00441C70" w:rsidRPr="00055DAC" w:rsidRDefault="00441C70" w:rsidP="00055DAC">
            <w:pPr>
              <w:pStyle w:val="BodyText"/>
              <w:rPr>
                <w:rFonts w:ascii="Arial" w:hAnsi="Arial" w:cs="Arial"/>
                <w:b/>
                <w:bCs/>
                <w:color w:val="000000"/>
                <w:lang w:eastAsia="en-GB"/>
              </w:rPr>
            </w:pPr>
            <w:r w:rsidRPr="00055DAC">
              <w:rPr>
                <w:rFonts w:ascii="Arial" w:hAnsi="Arial" w:cs="Arial"/>
                <w:b/>
                <w:bCs/>
                <w:color w:val="000000"/>
                <w:lang w:eastAsia="en-GB"/>
              </w:rPr>
              <w:t>“Storage Facility Operator”</w:t>
            </w:r>
          </w:p>
          <w:p w14:paraId="5FFD32B1" w14:textId="77777777" w:rsidR="00441C70" w:rsidRPr="00055DAC" w:rsidRDefault="00441C70" w:rsidP="00055DAC">
            <w:pPr>
              <w:pStyle w:val="BodyText"/>
              <w:rPr>
                <w:rFonts w:ascii="Arial" w:hAnsi="Arial" w:cs="Arial"/>
                <w:b/>
                <w:bCs/>
                <w:color w:val="000000"/>
                <w:lang w:eastAsia="en-GB"/>
              </w:rPr>
            </w:pPr>
          </w:p>
          <w:p w14:paraId="6E6F898B" w14:textId="77777777" w:rsidR="00441C70" w:rsidRPr="00055DAC" w:rsidRDefault="00441C70" w:rsidP="00055DAC">
            <w:pPr>
              <w:pStyle w:val="BodyText"/>
              <w:rPr>
                <w:rFonts w:ascii="Arial" w:hAnsi="Arial" w:cs="Arial"/>
                <w:b/>
                <w:bCs/>
                <w:color w:val="000000"/>
                <w:lang w:eastAsia="en-GB"/>
              </w:rPr>
            </w:pPr>
          </w:p>
          <w:p w14:paraId="61AF64A9" w14:textId="3F5C6877" w:rsidR="00441C70" w:rsidRPr="00055DAC" w:rsidRDefault="00441C70" w:rsidP="00055DAC">
            <w:pPr>
              <w:pStyle w:val="BodyText"/>
              <w:rPr>
                <w:rFonts w:ascii="Arial" w:hAnsi="Arial" w:cs="Arial"/>
                <w:b/>
                <w:bCs/>
                <w:lang w:val="en-US"/>
              </w:rPr>
            </w:pPr>
            <w:r w:rsidRPr="00055DAC">
              <w:rPr>
                <w:rFonts w:ascii="Arial" w:hAnsi="Arial" w:cs="Arial"/>
                <w:b/>
                <w:bCs/>
                <w:color w:val="000000"/>
                <w:lang w:eastAsia="en-GB"/>
              </w:rPr>
              <w:t>“Storage Tariff”</w:t>
            </w:r>
          </w:p>
        </w:tc>
        <w:tc>
          <w:tcPr>
            <w:tcW w:w="6649" w:type="dxa"/>
            <w:shd w:val="clear" w:color="auto" w:fill="auto"/>
          </w:tcPr>
          <w:p w14:paraId="0C217971" w14:textId="77777777" w:rsidR="00441C70" w:rsidRPr="00055DAC" w:rsidRDefault="00441C70" w:rsidP="00055DAC">
            <w:pPr>
              <w:pStyle w:val="BodyText"/>
              <w:jc w:val="both"/>
              <w:rPr>
                <w:rFonts w:ascii="Arial" w:hAnsi="Arial" w:cs="Arial"/>
                <w:b/>
                <w:color w:val="000000"/>
                <w:sz w:val="24"/>
                <w:lang w:eastAsia="en-GB"/>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p w14:paraId="5DC1D0E5" w14:textId="1417F7F5" w:rsidR="00441C70" w:rsidRPr="00055DAC" w:rsidRDefault="00441C70" w:rsidP="00055DAC">
            <w:pPr>
              <w:pStyle w:val="BodyText"/>
              <w:jc w:val="both"/>
              <w:rPr>
                <w:rFonts w:ascii="Arial" w:hAnsi="Arial" w:cs="Arial"/>
                <w:color w:val="000000"/>
                <w:sz w:val="24"/>
                <w:lang w:eastAsia="en-GB"/>
              </w:rPr>
            </w:pPr>
            <w:r w:rsidRPr="00055DAC">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441C70" w:rsidRPr="00055DAC" w:rsidRDefault="00441C70" w:rsidP="00055DAC">
            <w:pPr>
              <w:pStyle w:val="BodyText"/>
              <w:jc w:val="both"/>
              <w:rPr>
                <w:rFonts w:ascii="Arial" w:hAnsi="Arial" w:cs="Arial"/>
              </w:rPr>
            </w:pPr>
          </w:p>
        </w:tc>
      </w:tr>
      <w:tr w:rsidR="00441C70" w:rsidRPr="00055DAC" w14:paraId="4779A386" w14:textId="77777777" w:rsidTr="006C65B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244" w:name="_BPDCD_159"/>
            <w:r w:rsidRPr="00055DAC">
              <w:rPr>
                <w:rFonts w:ascii="Arial" w:hAnsi="Arial" w:cs="Arial"/>
                <w:color w:val="0000FF"/>
              </w:rPr>
              <w:t>;</w:t>
            </w:r>
            <w:bookmarkEnd w:id="244"/>
          </w:p>
        </w:tc>
      </w:tr>
      <w:tr w:rsidR="00441C70" w:rsidRPr="00055DAC" w14:paraId="70324469" w14:textId="77777777" w:rsidTr="006C65B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245" w:name="_BPDCD_160"/>
            <w:r w:rsidRPr="00055DAC">
              <w:rPr>
                <w:rFonts w:ascii="Arial" w:hAnsi="Arial" w:cs="Arial"/>
              </w:rPr>
              <w:t>;</w:t>
            </w:r>
            <w:bookmarkEnd w:id="245"/>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246" w:name="_BPDCD_161"/>
            <w:r w:rsidRPr="00055DAC">
              <w:rPr>
                <w:rFonts w:ascii="Arial" w:hAnsi="Arial" w:cs="Arial"/>
              </w:rPr>
              <w:t>;</w:t>
            </w:r>
            <w:bookmarkEnd w:id="246"/>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247" w:name="_BPDCD_162"/>
            <w:r w:rsidRPr="00055DAC">
              <w:rPr>
                <w:rFonts w:ascii="Arial" w:hAnsi="Arial" w:cs="Arial"/>
              </w:rPr>
              <w:t>;</w:t>
            </w:r>
            <w:bookmarkEnd w:id="247"/>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xml:space="preserve">) </w:t>
            </w:r>
            <w:r w:rsidRPr="00055DAC">
              <w:rPr>
                <w:rFonts w:ascii="Arial" w:hAnsi="Arial" w:cs="Arial"/>
              </w:rPr>
              <w:lastRenderedPageBreak/>
              <w:t>commencing on a Monday at 0.00 hours and finishing at 23.59 on a Sunday</w:t>
            </w:r>
            <w:bookmarkStart w:id="248" w:name="_BPDCD_163"/>
            <w:r w:rsidRPr="00055DAC">
              <w:rPr>
                <w:rFonts w:ascii="Arial" w:hAnsi="Arial" w:cs="Arial"/>
              </w:rPr>
              <w:t>;</w:t>
            </w:r>
            <w:bookmarkEnd w:id="248"/>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249" w:name="_BPDCD_164"/>
            <w:r w:rsidRPr="00055DAC">
              <w:rPr>
                <w:rFonts w:ascii="Arial" w:hAnsi="Arial" w:cs="Arial"/>
                <w:color w:val="0000FF"/>
              </w:rPr>
              <w:t>;</w:t>
            </w:r>
            <w:bookmarkEnd w:id="249"/>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250" w:name="_BPDCD_165"/>
            <w:r w:rsidRPr="00055DAC">
              <w:rPr>
                <w:rFonts w:ascii="Arial" w:hAnsi="Arial" w:cs="Arial"/>
                <w:color w:val="0000FF"/>
              </w:rPr>
              <w:t>;</w:t>
            </w:r>
            <w:bookmarkEnd w:id="250"/>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251" w:name="_BPDCD_166"/>
            <w:r w:rsidRPr="00055DAC">
              <w:rPr>
                <w:rFonts w:ascii="Arial" w:hAnsi="Arial" w:cs="Arial"/>
              </w:rPr>
              <w:t>;</w:t>
            </w:r>
            <w:bookmarkEnd w:id="251"/>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(i.e.</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"System to Generator Operational Intertripping"</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252" w:name="_DV_C152"/>
            <w:r w:rsidRPr="00055DAC">
              <w:rPr>
                <w:rStyle w:val="DeltaViewInsertion"/>
                <w:rFonts w:ascii="Arial" w:hAnsi="Arial" w:cs="Arial"/>
                <w:b/>
                <w:bCs/>
                <w:color w:val="auto"/>
                <w:w w:val="0"/>
                <w:u w:val="none"/>
              </w:rPr>
              <w:t>"System to Generator Operational Intertripping Scheme"</w:t>
            </w:r>
            <w:bookmarkEnd w:id="252"/>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253" w:name="_BPDCD_168"/>
            <w:r w:rsidRPr="00055DAC">
              <w:rPr>
                <w:rFonts w:ascii="Arial" w:hAnsi="Arial" w:cs="Arial"/>
                <w:lang w:val="en-US"/>
              </w:rPr>
              <w:t>;</w:t>
            </w:r>
            <w:bookmarkEnd w:id="253"/>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254" w:name="_BPDCD_170"/>
            <w:r w:rsidRPr="00055DAC">
              <w:rPr>
                <w:rFonts w:ascii="Arial" w:hAnsi="Arial" w:cs="Arial"/>
              </w:rPr>
              <w:t>;</w:t>
            </w:r>
            <w:bookmarkEnd w:id="254"/>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255" w:name="_BPDCD_171"/>
            <w:r w:rsidRPr="00055DAC">
              <w:rPr>
                <w:rFonts w:ascii="Arial" w:hAnsi="Arial" w:cs="Arial"/>
                <w:color w:val="0000FF"/>
              </w:rPr>
              <w:t>;</w:t>
            </w:r>
            <w:bookmarkEnd w:id="255"/>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256" w:name="_BPDCD_172"/>
            <w:r w:rsidRPr="00055DAC">
              <w:rPr>
                <w:rFonts w:ascii="Arial" w:hAnsi="Arial" w:cs="Arial"/>
                <w:szCs w:val="22"/>
              </w:rPr>
              <w:t>;</w:t>
            </w:r>
            <w:bookmarkEnd w:id="256"/>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lastRenderedPageBreak/>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257" w:name="_BPDCD_173"/>
            <w:r w:rsidRPr="00055DAC">
              <w:rPr>
                <w:rFonts w:ascii="Arial" w:hAnsi="Arial" w:cs="Arial"/>
                <w:szCs w:val="22"/>
                <w:lang w:val="en-US"/>
              </w:rPr>
              <w:t>;</w:t>
            </w:r>
            <w:bookmarkEnd w:id="257"/>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258" w:name="_BPDCD_174"/>
            <w:r w:rsidRPr="00055DAC">
              <w:rPr>
                <w:rFonts w:ascii="Arial" w:hAnsi="Arial" w:cs="Arial"/>
                <w:szCs w:val="22"/>
                <w:lang w:val="en-US"/>
              </w:rPr>
              <w:t>;</w:t>
            </w:r>
            <w:bookmarkEnd w:id="258"/>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259" w:name="_BPDCD_175"/>
            <w:r w:rsidRPr="00055DAC">
              <w:rPr>
                <w:rFonts w:ascii="Arial" w:hAnsi="Arial" w:cs="Arial"/>
                <w:szCs w:val="22"/>
                <w:lang w:val="en-US"/>
              </w:rPr>
              <w:t>;</w:t>
            </w:r>
            <w:bookmarkEnd w:id="259"/>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260" w:name="_BPDCD_176"/>
            <w:r w:rsidRPr="00055DAC">
              <w:rPr>
                <w:rFonts w:ascii="Arial" w:hAnsi="Arial" w:cs="Arial"/>
                <w:szCs w:val="22"/>
                <w:lang w:val="en-US"/>
              </w:rPr>
              <w:t>;</w:t>
            </w:r>
            <w:bookmarkEnd w:id="260"/>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261" w:name="_BPDCD_177"/>
            <w:r w:rsidRPr="00055DAC">
              <w:rPr>
                <w:rFonts w:ascii="Arial" w:hAnsi="Arial" w:cs="Arial"/>
                <w:szCs w:val="22"/>
                <w:lang w:val="en-US"/>
              </w:rPr>
              <w:t>;</w:t>
            </w:r>
            <w:bookmarkEnd w:id="261"/>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262" w:name="_BPDCD_178"/>
            <w:r w:rsidRPr="00055DAC">
              <w:rPr>
                <w:rFonts w:ascii="Arial" w:hAnsi="Arial" w:cs="Arial"/>
                <w:szCs w:val="22"/>
                <w:lang w:val="en-US"/>
              </w:rPr>
              <w:t>;</w:t>
            </w:r>
            <w:bookmarkEnd w:id="262"/>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263" w:name="_BPDCD_179"/>
            <w:r w:rsidRPr="00055DAC">
              <w:rPr>
                <w:rFonts w:ascii="Arial" w:hAnsi="Arial" w:cs="Arial"/>
                <w:szCs w:val="22"/>
                <w:lang w:val="en-US"/>
              </w:rPr>
              <w:t>;</w:t>
            </w:r>
            <w:bookmarkEnd w:id="263"/>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264" w:name="_BPDCD_180"/>
            <w:r w:rsidRPr="00055DAC">
              <w:rPr>
                <w:rFonts w:ascii="Arial" w:hAnsi="Arial" w:cs="Arial"/>
                <w:szCs w:val="22"/>
                <w:lang w:val="en-US"/>
              </w:rPr>
              <w:t>;</w:t>
            </w:r>
            <w:bookmarkEnd w:id="264"/>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265" w:name="_BPDCD_181"/>
            <w:r w:rsidRPr="00055DAC">
              <w:rPr>
                <w:rFonts w:ascii="Arial" w:hAnsi="Arial" w:cs="Arial"/>
                <w:color w:val="0000FF"/>
                <w:szCs w:val="22"/>
                <w:lang w:val="en-US"/>
              </w:rPr>
              <w:t>;</w:t>
            </w:r>
            <w:bookmarkEnd w:id="265"/>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266" w:name="_BPDCD_182"/>
            <w:r w:rsidRPr="00055DAC">
              <w:rPr>
                <w:rFonts w:ascii="Arial" w:hAnsi="Arial" w:cs="Arial"/>
                <w:szCs w:val="22"/>
                <w:lang w:val="en-US"/>
              </w:rPr>
              <w:t>;</w:t>
            </w:r>
            <w:bookmarkEnd w:id="266"/>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267" w:name="_BPDCD_183"/>
            <w:r w:rsidRPr="00055DAC">
              <w:rPr>
                <w:rFonts w:ascii="Arial" w:hAnsi="Arial" w:cs="Arial"/>
                <w:szCs w:val="22"/>
                <w:lang w:val="en-US"/>
              </w:rPr>
              <w:t>;</w:t>
            </w:r>
            <w:bookmarkEnd w:id="267"/>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268" w:name="_BPDCD_184"/>
            <w:r w:rsidRPr="00055DAC">
              <w:rPr>
                <w:rFonts w:ascii="Arial" w:hAnsi="Arial" w:cs="Arial"/>
              </w:rPr>
              <w:t>;</w:t>
            </w:r>
            <w:bookmarkEnd w:id="268"/>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269" w:name="_BPDCI_185"/>
            <w:r w:rsidRPr="00055DAC">
              <w:rPr>
                <w:rFonts w:ascii="Arial" w:hAnsi="Arial" w:cs="Arial"/>
                <w:b/>
                <w:bCs/>
              </w:rPr>
              <w:t>"The Company Prescribed Level"</w:t>
            </w:r>
            <w:bookmarkEnd w:id="269"/>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270" w:name="_BPDCI_186"/>
            <w:r w:rsidRPr="00055DAC">
              <w:rPr>
                <w:rFonts w:ascii="Arial" w:hAnsi="Arial" w:cs="Arial"/>
              </w:rPr>
              <w:t xml:space="preserve">the forecast value of the regulatory asset value of </w:t>
            </w:r>
            <w:bookmarkStart w:id="271" w:name="_BPDCI_187"/>
            <w:bookmarkEnd w:id="270"/>
            <w:r w:rsidRPr="00055DAC">
              <w:rPr>
                <w:rFonts w:ascii="Arial" w:hAnsi="Arial" w:cs="Arial"/>
                <w:b/>
                <w:bCs/>
              </w:rPr>
              <w:t>NGET</w:t>
            </w:r>
            <w:r w:rsidRPr="00055DAC">
              <w:rPr>
                <w:rFonts w:ascii="Arial" w:hAnsi="Arial" w:cs="Arial"/>
              </w:rPr>
              <w:t xml:space="preserve"> </w:t>
            </w:r>
            <w:bookmarkStart w:id="272" w:name="_BPDCI_188"/>
            <w:bookmarkEnd w:id="271"/>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know as "Ofgem’s Transmission Price Control Review of </w:t>
            </w:r>
            <w:bookmarkStart w:id="273" w:name="_BPDCI_189"/>
            <w:bookmarkEnd w:id="272"/>
            <w:r w:rsidRPr="00055DAC">
              <w:rPr>
                <w:rFonts w:ascii="Arial" w:hAnsi="Arial" w:cs="Arial"/>
              </w:rPr>
              <w:t xml:space="preserve">The Company </w:t>
            </w:r>
            <w:bookmarkStart w:id="274" w:name="_BPDCI_190"/>
            <w:bookmarkEnd w:id="273"/>
            <w:r w:rsidRPr="00055DAC">
              <w:rPr>
                <w:rFonts w:ascii="Arial" w:hAnsi="Arial" w:cs="Arial"/>
              </w:rPr>
              <w:t xml:space="preserve">– Transmission Owner Final Proposals" such values to be published on </w:t>
            </w:r>
            <w:bookmarkStart w:id="275" w:name="_BPDCI_191"/>
            <w:bookmarkEnd w:id="274"/>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276" w:name="_BPDCI_192"/>
            <w:bookmarkEnd w:id="275"/>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276"/>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w:t>
            </w:r>
            <w:r w:rsidRPr="00055DAC">
              <w:rPr>
                <w:rFonts w:ascii="Arial" w:hAnsi="Arial" w:cs="Arial"/>
              </w:rPr>
              <w:lastRenderedPageBreak/>
              <w:t xml:space="preserve">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lastRenderedPageBreak/>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 xml:space="preserve">Separate </w:t>
            </w:r>
            <w:r w:rsidRPr="00055DAC">
              <w:rPr>
                <w:rFonts w:ascii="Arial" w:hAnsi="Arial" w:cs="Arial"/>
                <w:b/>
              </w:rPr>
              <w:lastRenderedPageBreak/>
              <w:t>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w:t>
            </w:r>
            <w:r w:rsidRPr="00055DAC">
              <w:rPr>
                <w:rFonts w:ascii="Arial" w:hAnsi="Arial" w:cs="Arial"/>
                <w:szCs w:val="22"/>
              </w:rPr>
              <w:lastRenderedPageBreak/>
              <w:t xml:space="preserve">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lastRenderedPageBreak/>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lastRenderedPageBreak/>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277" w:name="_BPDCD_198"/>
            <w:r w:rsidRPr="00055DAC">
              <w:rPr>
                <w:rFonts w:ascii="Arial Bold" w:hAnsi="Arial Bold" w:cs="Arial"/>
                <w:b/>
                <w:bCs/>
              </w:rPr>
              <w:t xml:space="preserve">The Company </w:t>
            </w:r>
            <w:bookmarkEnd w:id="277"/>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78" w:name="_BPDCD_199"/>
            <w:r w:rsidRPr="00055DAC">
              <w:rPr>
                <w:rFonts w:ascii="Arial" w:hAnsi="Arial" w:cs="Arial"/>
                <w:color w:val="0000FF"/>
              </w:rPr>
              <w:t>;</w:t>
            </w:r>
            <w:r w:rsidRPr="00055DAC">
              <w:rPr>
                <w:rFonts w:ascii="Arial" w:hAnsi="Arial" w:cs="Arial"/>
                <w:color w:val="0000FF"/>
                <w:u w:val="double"/>
              </w:rPr>
              <w:t xml:space="preserve"> </w:t>
            </w:r>
            <w:bookmarkEnd w:id="278"/>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w:t>
            </w:r>
            <w:r w:rsidRPr="00055DAC">
              <w:rPr>
                <w:rFonts w:ascii="Arial" w:hAnsi="Arial" w:cs="Arial"/>
                <w:b/>
                <w:bCs/>
              </w:rPr>
              <w:lastRenderedPageBreak/>
              <w:t xml:space="preserve">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279" w:name="_BPDCD_200"/>
            <w:r w:rsidRPr="00055DAC">
              <w:rPr>
                <w:rFonts w:ascii="Arial" w:hAnsi="Arial" w:cs="Arial"/>
              </w:rPr>
              <w:t>14</w:t>
            </w:r>
            <w:bookmarkEnd w:id="279"/>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lastRenderedPageBreak/>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lastRenderedPageBreak/>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280" w:name="_BPDCD_201"/>
            <w:r w:rsidRPr="00055DAC">
              <w:rPr>
                <w:rFonts w:ascii="Arial Bold" w:hAnsi="Arial Bold" w:cs="Arial"/>
                <w:b/>
                <w:bCs/>
              </w:rPr>
              <w:t>The Company</w:t>
            </w:r>
            <w:r w:rsidRPr="00055DAC">
              <w:rPr>
                <w:rFonts w:ascii="Arial" w:hAnsi="Arial" w:cs="Arial"/>
              </w:rPr>
              <w:t xml:space="preserve"> </w:t>
            </w:r>
            <w:bookmarkEnd w:id="280"/>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r w:rsidRPr="00055DAC">
              <w:rPr>
                <w:rFonts w:ascii="Arial,Bold" w:hAnsi="Arial,Bold" w:cs="Arial,Bold"/>
                <w:b/>
                <w:bCs/>
                <w:szCs w:val="22"/>
                <w:lang w:eastAsia="en-GB"/>
              </w:rPr>
              <w:t>Deenergisation</w:t>
            </w:r>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w:t>
            </w:r>
            <w:r w:rsidRPr="00055DAC">
              <w:rPr>
                <w:rFonts w:ascii="Arial" w:hAnsi="Arial" w:cs="Arial"/>
                <w:szCs w:val="22"/>
              </w:rPr>
              <w:lastRenderedPageBreak/>
              <w:t xml:space="preserve">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281" w:name="_BPDCD_202"/>
            <w:r w:rsidRPr="00055DAC">
              <w:rPr>
                <w:rFonts w:ascii="Arial" w:hAnsi="Arial" w:cs="Arial"/>
              </w:rPr>
              <w:t>;</w:t>
            </w:r>
            <w:bookmarkEnd w:id="281"/>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282" w:name="_BPDCD_203"/>
            <w:r w:rsidRPr="00055DAC">
              <w:rPr>
                <w:rFonts w:ascii="Arial" w:hAnsi="Arial" w:cs="Arial"/>
              </w:rPr>
              <w:t>;</w:t>
            </w:r>
            <w:bookmarkEnd w:id="282"/>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283" w:name="_BPDCD_204"/>
            <w:r w:rsidRPr="00055DAC">
              <w:rPr>
                <w:rFonts w:ascii="Arial" w:hAnsi="Arial" w:cs="Arial"/>
              </w:rPr>
              <w:t>;</w:t>
            </w:r>
            <w:bookmarkEnd w:id="283"/>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w:t>
            </w:r>
            <w:r w:rsidRPr="00055DAC">
              <w:rPr>
                <w:rFonts w:ascii="Arial" w:hAnsi="Arial" w:cs="Arial"/>
              </w:rPr>
              <w:lastRenderedPageBreak/>
              <w:t xml:space="preserve">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84"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84"/>
          </w:p>
        </w:tc>
        <w:tc>
          <w:tcPr>
            <w:tcW w:w="6649" w:type="dxa"/>
          </w:tcPr>
          <w:p w14:paraId="5A549174" w14:textId="6169EC87" w:rsidR="00441C70" w:rsidRPr="00055DAC" w:rsidRDefault="00441C70" w:rsidP="00055DAC">
            <w:pPr>
              <w:pStyle w:val="BodyText"/>
              <w:jc w:val="both"/>
              <w:rPr>
                <w:rFonts w:ascii="Arial" w:hAnsi="Arial" w:cs="Arial"/>
              </w:rPr>
            </w:pPr>
            <w:bookmarkStart w:id="285" w:name="_BPDCD_206"/>
            <w:bookmarkStart w:id="286" w:name="_DV_C29"/>
            <w:r w:rsidRPr="00055DAC">
              <w:rPr>
                <w:rStyle w:val="DeltaViewInsertion"/>
                <w:rFonts w:ascii="Arial" w:hAnsi="Arial" w:cs="Arial"/>
                <w:color w:val="auto"/>
                <w:u w:val="none"/>
              </w:rPr>
              <w:t xml:space="preserve">as </w:t>
            </w:r>
            <w:bookmarkEnd w:id="285"/>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86"/>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87" w:name="_BPDCD_207"/>
            <w:r w:rsidRPr="00055DAC">
              <w:rPr>
                <w:rStyle w:val="DeltaViewInsertion"/>
                <w:rFonts w:ascii="Arial" w:hAnsi="Arial" w:cs="Arial"/>
                <w:b/>
                <w:bCs/>
                <w:color w:val="auto"/>
                <w:u w:val="none"/>
              </w:rPr>
              <w:t xml:space="preserve">Workgroup </w:t>
            </w:r>
            <w:bookmarkStart w:id="288" w:name="_DV_M8"/>
            <w:bookmarkEnd w:id="287"/>
            <w:bookmarkEnd w:id="28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89" w:name="_DV_M9"/>
            <w:bookmarkEnd w:id="289"/>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9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91" w:name="_DV_M10"/>
            <w:bookmarkEnd w:id="290"/>
            <w:bookmarkEnd w:id="291"/>
            <w:r w:rsidRPr="00055DAC">
              <w:rPr>
                <w:rFonts w:ascii="Arial" w:hAnsi="Arial" w:cs="Arial"/>
              </w:rPr>
              <w:t xml:space="preserve"> </w:t>
            </w:r>
            <w:r w:rsidRPr="00055DAC">
              <w:rPr>
                <w:rFonts w:ascii="Arial" w:hAnsi="Arial" w:cs="Arial"/>
                <w:b/>
                <w:bCs/>
              </w:rPr>
              <w:t xml:space="preserve">Workgroup Alternative CUSC Modification </w:t>
            </w:r>
            <w:bookmarkStart w:id="292" w:name="_BPDCI_208"/>
            <w:bookmarkStart w:id="293" w:name="_DV_C21"/>
            <w:r w:rsidRPr="00055DAC">
              <w:rPr>
                <w:rFonts w:ascii="Arial" w:hAnsi="Arial" w:cs="Arial"/>
                <w:bCs/>
              </w:rPr>
              <w:t>to</w:t>
            </w:r>
            <w:r w:rsidRPr="00055DAC">
              <w:rPr>
                <w:rFonts w:ascii="Arial" w:hAnsi="Arial" w:cs="Arial"/>
                <w:b/>
                <w:bCs/>
              </w:rPr>
              <w:t xml:space="preserve"> </w:t>
            </w:r>
            <w:bookmarkEnd w:id="29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94" w:name="_DV_X17"/>
            <w:bookmarkStart w:id="295" w:name="_DV_C22"/>
            <w:bookmarkEnd w:id="293"/>
            <w:r w:rsidRPr="00055DAC">
              <w:rPr>
                <w:rStyle w:val="DeltaViewMoveDestination"/>
                <w:rFonts w:ascii="Arial" w:hAnsi="Arial" w:cs="Arial"/>
                <w:color w:val="auto"/>
                <w:u w:val="none"/>
              </w:rPr>
              <w:t xml:space="preserve">which contains the information </w:t>
            </w:r>
            <w:bookmarkStart w:id="296" w:name="_DV_C23"/>
            <w:bookmarkEnd w:id="294"/>
            <w:bookmarkEnd w:id="295"/>
            <w:r w:rsidRPr="00055DAC">
              <w:rPr>
                <w:rStyle w:val="DeltaViewInsertion"/>
                <w:rFonts w:ascii="Arial" w:hAnsi="Arial" w:cs="Arial"/>
                <w:color w:val="auto"/>
                <w:u w:val="none"/>
              </w:rPr>
              <w:t xml:space="preserve">referred to at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97" w:name="_DV_M11"/>
            <w:bookmarkEnd w:id="296"/>
            <w:bookmarkEnd w:id="29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98" w:name="_BPDCD_211"/>
            <w:r w:rsidRPr="00055DAC">
              <w:rPr>
                <w:rFonts w:ascii="Arial" w:hAnsi="Arial" w:cs="Arial"/>
              </w:rPr>
              <w:t xml:space="preserve">an </w:t>
            </w:r>
            <w:bookmarkEnd w:id="29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99"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300" w:name="_DV_M12"/>
            <w:bookmarkEnd w:id="299"/>
            <w:bookmarkEnd w:id="30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301" w:name="_DV_C26"/>
            <w:r w:rsidRPr="00055DAC">
              <w:rPr>
                <w:rStyle w:val="DeltaViewInsertion"/>
                <w:rFonts w:ascii="Arial" w:hAnsi="Arial" w:cs="Arial"/>
                <w:color w:val="auto"/>
                <w:u w:val="none"/>
              </w:rPr>
              <w:t>majority of the</w:t>
            </w:r>
            <w:bookmarkStart w:id="302" w:name="_DV_M13"/>
            <w:bookmarkEnd w:id="301"/>
            <w:bookmarkEnd w:id="302"/>
            <w:r w:rsidRPr="00055DAC">
              <w:rPr>
                <w:rFonts w:ascii="Arial" w:hAnsi="Arial" w:cs="Arial"/>
              </w:rPr>
              <w:t xml:space="preserve"> members</w:t>
            </w:r>
            <w:bookmarkStart w:id="30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304" w:name="_DV_M14"/>
            <w:bookmarkEnd w:id="303"/>
            <w:bookmarkEnd w:id="30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lastRenderedPageBreak/>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E71AE" w14:textId="77777777" w:rsidR="005F1FFB" w:rsidRDefault="005F1FFB">
      <w:r>
        <w:separator/>
      </w:r>
    </w:p>
  </w:endnote>
  <w:endnote w:type="continuationSeparator" w:id="0">
    <w:p w14:paraId="21013A26" w14:textId="77777777" w:rsidR="005F1FFB" w:rsidRDefault="005F1FFB">
      <w:r>
        <w:continuationSeparator/>
      </w:r>
    </w:p>
  </w:endnote>
  <w:endnote w:type="continuationNotice" w:id="1">
    <w:p w14:paraId="44252FF9" w14:textId="77777777" w:rsidR="005F1FFB" w:rsidRDefault="005F1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50DD21F"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CF0A20">
      <w:rPr>
        <w:rFonts w:ascii="Arial" w:hAnsi="Arial" w:cs="Arial"/>
        <w:sz w:val="20"/>
        <w:szCs w:val="20"/>
        <w:lang w:eastAsia="en-GB"/>
      </w:rPr>
      <w:t>4</w:t>
    </w:r>
    <w:r w:rsidR="0061770F">
      <w:rPr>
        <w:rFonts w:ascii="Arial" w:hAnsi="Arial" w:cs="Arial"/>
        <w:sz w:val="20"/>
        <w:szCs w:val="20"/>
        <w:lang w:eastAsia="en-GB"/>
      </w:rPr>
      <w:t>b</w:t>
    </w:r>
    <w:r w:rsidR="00CB4D79">
      <w:rPr>
        <w:rFonts w:ascii="Arial" w:hAnsi="Arial" w:cs="Arial"/>
        <w:sz w:val="20"/>
        <w:szCs w:val="20"/>
        <w:lang w:eastAsia="en-GB"/>
      </w:rPr>
      <w:t xml:space="preserve"> </w:t>
    </w:r>
    <w:r w:rsidR="00EF3541">
      <w:rPr>
        <w:rFonts w:ascii="Arial" w:hAnsi="Arial" w:cs="Arial"/>
        <w:sz w:val="20"/>
        <w:szCs w:val="20"/>
        <w:lang w:eastAsia="en-GB"/>
      </w:rPr>
      <w:t>1</w:t>
    </w:r>
    <w:r w:rsidR="00CF0A20">
      <w:rPr>
        <w:rFonts w:ascii="Arial" w:hAnsi="Arial" w:cs="Arial"/>
        <w:sz w:val="20"/>
        <w:szCs w:val="20"/>
        <w:lang w:eastAsia="en-GB"/>
      </w:rPr>
      <w:t>0</w:t>
    </w:r>
    <w:r w:rsidR="00EF3541">
      <w:rPr>
        <w:rFonts w:ascii="Arial" w:hAnsi="Arial" w:cs="Arial"/>
        <w:sz w:val="20"/>
        <w:szCs w:val="20"/>
        <w:lang w:eastAsia="en-GB"/>
      </w:rPr>
      <w:t xml:space="preserve"> </w:t>
    </w:r>
    <w:r w:rsidR="00CF0A20">
      <w:rPr>
        <w:rFonts w:ascii="Arial" w:hAnsi="Arial" w:cs="Arial"/>
        <w:sz w:val="20"/>
        <w:szCs w:val="20"/>
        <w:lang w:eastAsia="en-GB"/>
      </w:rPr>
      <w:t>June</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D647" w14:textId="77777777" w:rsidR="005F1FFB" w:rsidRDefault="005F1FFB">
      <w:r>
        <w:separator/>
      </w:r>
    </w:p>
  </w:footnote>
  <w:footnote w:type="continuationSeparator" w:id="0">
    <w:p w14:paraId="0FA21FC9" w14:textId="77777777" w:rsidR="005F1FFB" w:rsidRDefault="005F1FFB">
      <w:r>
        <w:continuationSeparator/>
      </w:r>
    </w:p>
  </w:footnote>
  <w:footnote w:type="continuationNotice" w:id="1">
    <w:p w14:paraId="6B66AD8F" w14:textId="77777777" w:rsidR="005F1FFB" w:rsidRDefault="005F1FFB"/>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080B78A"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CF0A20">
      <w:rPr>
        <w:rFonts w:ascii="Arial" w:hAnsi="Arial" w:cs="Arial"/>
        <w:sz w:val="20"/>
      </w:rPr>
      <w:t>4</w:t>
    </w:r>
    <w:r w:rsidR="0061770F">
      <w:rPr>
        <w:rFonts w:ascii="Arial" w:hAnsi="Arial" w:cs="Arial"/>
        <w:sz w:val="20"/>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E42B072"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CF0A20">
      <w:rPr>
        <w:rFonts w:ascii="Arial" w:hAnsi="Arial" w:cs="Arial"/>
        <w:sz w:val="20"/>
      </w:rPr>
      <w:t>4</w:t>
    </w:r>
    <w:r w:rsidR="0061770F">
      <w:rPr>
        <w:rFonts w:ascii="Arial" w:hAnsi="Arial" w:cs="Arial"/>
        <w:sz w:val="20"/>
      </w:rPr>
      <w:t>b</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oICjTYv4V/g+ZZiYQsIABcVn989S7tUi61GYD82n2WhiE1p+rRn5VpvS5dd5SQR2UF5kLTgm3Y3WdAJPp2pPA==" w:salt="zzh0H0UUe67/M5eAaf/v1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5E76"/>
    <w:rsid w:val="00077047"/>
    <w:rsid w:val="00080AFB"/>
    <w:rsid w:val="00081AAD"/>
    <w:rsid w:val="000846E7"/>
    <w:rsid w:val="00086E87"/>
    <w:rsid w:val="00090F11"/>
    <w:rsid w:val="00091B4E"/>
    <w:rsid w:val="0009409D"/>
    <w:rsid w:val="00097F4B"/>
    <w:rsid w:val="000A17E9"/>
    <w:rsid w:val="000A1921"/>
    <w:rsid w:val="000A2A8E"/>
    <w:rsid w:val="000A2E14"/>
    <w:rsid w:val="000A3FD7"/>
    <w:rsid w:val="000A641B"/>
    <w:rsid w:val="000A6D23"/>
    <w:rsid w:val="000B0636"/>
    <w:rsid w:val="000B1274"/>
    <w:rsid w:val="000B307E"/>
    <w:rsid w:val="000B328D"/>
    <w:rsid w:val="000B536C"/>
    <w:rsid w:val="000B5BC4"/>
    <w:rsid w:val="000C1197"/>
    <w:rsid w:val="000C2D12"/>
    <w:rsid w:val="000C39E2"/>
    <w:rsid w:val="000C6231"/>
    <w:rsid w:val="000C6BE2"/>
    <w:rsid w:val="000C7EF7"/>
    <w:rsid w:val="000D097E"/>
    <w:rsid w:val="000D1979"/>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1FFD"/>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96EF0"/>
    <w:rsid w:val="001A11A2"/>
    <w:rsid w:val="001A14F0"/>
    <w:rsid w:val="001A355E"/>
    <w:rsid w:val="001A3CD3"/>
    <w:rsid w:val="001A4B20"/>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8FC"/>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DD"/>
    <w:rsid w:val="0024267F"/>
    <w:rsid w:val="00243A12"/>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107D6"/>
    <w:rsid w:val="003132E4"/>
    <w:rsid w:val="003151E9"/>
    <w:rsid w:val="003176BF"/>
    <w:rsid w:val="00323775"/>
    <w:rsid w:val="00324D32"/>
    <w:rsid w:val="00326FB1"/>
    <w:rsid w:val="00332DB7"/>
    <w:rsid w:val="00333F37"/>
    <w:rsid w:val="00336B20"/>
    <w:rsid w:val="00337715"/>
    <w:rsid w:val="00337CC5"/>
    <w:rsid w:val="0034306F"/>
    <w:rsid w:val="00344735"/>
    <w:rsid w:val="003448BD"/>
    <w:rsid w:val="00344965"/>
    <w:rsid w:val="00346276"/>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21CF"/>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41C8"/>
    <w:rsid w:val="003C5874"/>
    <w:rsid w:val="003D2DA8"/>
    <w:rsid w:val="003D338C"/>
    <w:rsid w:val="003D36AD"/>
    <w:rsid w:val="003D404F"/>
    <w:rsid w:val="003D5B5F"/>
    <w:rsid w:val="003D62D3"/>
    <w:rsid w:val="003D703C"/>
    <w:rsid w:val="003E02F5"/>
    <w:rsid w:val="003E1972"/>
    <w:rsid w:val="003E22B2"/>
    <w:rsid w:val="003E395D"/>
    <w:rsid w:val="003E5677"/>
    <w:rsid w:val="003E5726"/>
    <w:rsid w:val="003E5B33"/>
    <w:rsid w:val="003E5C49"/>
    <w:rsid w:val="003E65CF"/>
    <w:rsid w:val="003E6721"/>
    <w:rsid w:val="003F06AD"/>
    <w:rsid w:val="003F2B7B"/>
    <w:rsid w:val="003F55F8"/>
    <w:rsid w:val="003F6754"/>
    <w:rsid w:val="004000B5"/>
    <w:rsid w:val="00400D46"/>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5AA3"/>
    <w:rsid w:val="004A743E"/>
    <w:rsid w:val="004A757D"/>
    <w:rsid w:val="004A7982"/>
    <w:rsid w:val="004A7A8B"/>
    <w:rsid w:val="004B0C57"/>
    <w:rsid w:val="004B510C"/>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1FFB"/>
    <w:rsid w:val="005F267D"/>
    <w:rsid w:val="005F637E"/>
    <w:rsid w:val="005F6B0D"/>
    <w:rsid w:val="005F6BED"/>
    <w:rsid w:val="005F710D"/>
    <w:rsid w:val="006000A9"/>
    <w:rsid w:val="00601D31"/>
    <w:rsid w:val="00601EC4"/>
    <w:rsid w:val="00603480"/>
    <w:rsid w:val="00603AD1"/>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178B2"/>
    <w:rsid w:val="0072062B"/>
    <w:rsid w:val="007206FD"/>
    <w:rsid w:val="007232A4"/>
    <w:rsid w:val="007246A8"/>
    <w:rsid w:val="00731875"/>
    <w:rsid w:val="00733F8A"/>
    <w:rsid w:val="00734824"/>
    <w:rsid w:val="007350DA"/>
    <w:rsid w:val="0073524C"/>
    <w:rsid w:val="00735470"/>
    <w:rsid w:val="00735701"/>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C03D8"/>
    <w:rsid w:val="007C3726"/>
    <w:rsid w:val="007C3E8F"/>
    <w:rsid w:val="007C6DB1"/>
    <w:rsid w:val="007C74B2"/>
    <w:rsid w:val="007D143A"/>
    <w:rsid w:val="007D1BE8"/>
    <w:rsid w:val="007D22C9"/>
    <w:rsid w:val="007D5099"/>
    <w:rsid w:val="007D6439"/>
    <w:rsid w:val="007E0E25"/>
    <w:rsid w:val="007E2499"/>
    <w:rsid w:val="007E3532"/>
    <w:rsid w:val="007E6CDB"/>
    <w:rsid w:val="007F1A50"/>
    <w:rsid w:val="007F25D0"/>
    <w:rsid w:val="007F4056"/>
    <w:rsid w:val="00800F83"/>
    <w:rsid w:val="00801763"/>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515B"/>
    <w:rsid w:val="00857088"/>
    <w:rsid w:val="00860FFC"/>
    <w:rsid w:val="00863AC2"/>
    <w:rsid w:val="00863EDA"/>
    <w:rsid w:val="00865203"/>
    <w:rsid w:val="008654EE"/>
    <w:rsid w:val="00866DA9"/>
    <w:rsid w:val="00882E85"/>
    <w:rsid w:val="008832B3"/>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473C7"/>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69D6"/>
    <w:rsid w:val="00997FB5"/>
    <w:rsid w:val="009A06AE"/>
    <w:rsid w:val="009A148C"/>
    <w:rsid w:val="009A1FA2"/>
    <w:rsid w:val="009A2FB7"/>
    <w:rsid w:val="009A47A8"/>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5A0"/>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32BE"/>
    <w:rsid w:val="00A45A14"/>
    <w:rsid w:val="00A45DCA"/>
    <w:rsid w:val="00A46E6F"/>
    <w:rsid w:val="00A47926"/>
    <w:rsid w:val="00A509D0"/>
    <w:rsid w:val="00A52D60"/>
    <w:rsid w:val="00A53129"/>
    <w:rsid w:val="00A55C80"/>
    <w:rsid w:val="00A5788D"/>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273"/>
    <w:rsid w:val="00B23D0E"/>
    <w:rsid w:val="00B24020"/>
    <w:rsid w:val="00B26BC7"/>
    <w:rsid w:val="00B27720"/>
    <w:rsid w:val="00B3113F"/>
    <w:rsid w:val="00B31649"/>
    <w:rsid w:val="00B31F98"/>
    <w:rsid w:val="00B32332"/>
    <w:rsid w:val="00B36F2C"/>
    <w:rsid w:val="00B3706B"/>
    <w:rsid w:val="00B37A38"/>
    <w:rsid w:val="00B37AFB"/>
    <w:rsid w:val="00B445E6"/>
    <w:rsid w:val="00B4623F"/>
    <w:rsid w:val="00B50ACF"/>
    <w:rsid w:val="00B53096"/>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484A"/>
    <w:rsid w:val="00BE6EBA"/>
    <w:rsid w:val="00BE7381"/>
    <w:rsid w:val="00BF1EBF"/>
    <w:rsid w:val="00BF2D43"/>
    <w:rsid w:val="00BF3959"/>
    <w:rsid w:val="00BF77B2"/>
    <w:rsid w:val="00BF7E76"/>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1CD5"/>
    <w:rsid w:val="00CB4D79"/>
    <w:rsid w:val="00CB65D6"/>
    <w:rsid w:val="00CC02B9"/>
    <w:rsid w:val="00CC1A3E"/>
    <w:rsid w:val="00CC1BBF"/>
    <w:rsid w:val="00CC2624"/>
    <w:rsid w:val="00CC3EE7"/>
    <w:rsid w:val="00CC5061"/>
    <w:rsid w:val="00CC68A0"/>
    <w:rsid w:val="00CC7E52"/>
    <w:rsid w:val="00CD11C1"/>
    <w:rsid w:val="00CD3D7A"/>
    <w:rsid w:val="00CD6DF9"/>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78BF"/>
    <w:rsid w:val="00D60846"/>
    <w:rsid w:val="00D61665"/>
    <w:rsid w:val="00D62155"/>
    <w:rsid w:val="00D634EB"/>
    <w:rsid w:val="00D63D05"/>
    <w:rsid w:val="00D64777"/>
    <w:rsid w:val="00D64C8F"/>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E000A3"/>
    <w:rsid w:val="00E018DF"/>
    <w:rsid w:val="00E04415"/>
    <w:rsid w:val="00E0483A"/>
    <w:rsid w:val="00E048DF"/>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51E5"/>
    <w:rsid w:val="00E26B2E"/>
    <w:rsid w:val="00E271A5"/>
    <w:rsid w:val="00E27BD5"/>
    <w:rsid w:val="00E30714"/>
    <w:rsid w:val="00E31BC0"/>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17D2"/>
    <w:rsid w:val="00E61CCC"/>
    <w:rsid w:val="00E626DA"/>
    <w:rsid w:val="00E6393A"/>
    <w:rsid w:val="00E65E8A"/>
    <w:rsid w:val="00E670FC"/>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DFC"/>
    <w:rsid w:val="00EA586E"/>
    <w:rsid w:val="00EA5897"/>
    <w:rsid w:val="00EA607C"/>
    <w:rsid w:val="00EA697D"/>
    <w:rsid w:val="00EA7F96"/>
    <w:rsid w:val="00EB4727"/>
    <w:rsid w:val="00EB65D8"/>
    <w:rsid w:val="00EB75D4"/>
    <w:rsid w:val="00EC3326"/>
    <w:rsid w:val="00EC36CD"/>
    <w:rsid w:val="00EC5D44"/>
    <w:rsid w:val="00EC7D5A"/>
    <w:rsid w:val="00ED0CF6"/>
    <w:rsid w:val="00ED0FEE"/>
    <w:rsid w:val="00ED1A9A"/>
    <w:rsid w:val="00ED24FB"/>
    <w:rsid w:val="00ED2602"/>
    <w:rsid w:val="00ED407F"/>
    <w:rsid w:val="00ED51D9"/>
    <w:rsid w:val="00ED68F8"/>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4EF"/>
    <w:rsid w:val="00F01F66"/>
    <w:rsid w:val="00F03182"/>
    <w:rsid w:val="00F036BB"/>
    <w:rsid w:val="00F03CEF"/>
    <w:rsid w:val="00F04DF0"/>
    <w:rsid w:val="00F04FDF"/>
    <w:rsid w:val="00F05086"/>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325A156F-AD9E-4B70-8745-2379C809A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97C9A-55FD-4692-B9F2-7BC0A0D28374}">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96</Pages>
  <Words>29476</Words>
  <Characters>168016</Characters>
  <Application>Microsoft Office Word</Application>
  <DocSecurity>8</DocSecurity>
  <Lines>1400</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Kat Higby (NESO)</cp:lastModifiedBy>
  <cp:revision>2</cp:revision>
  <cp:lastPrinted>2025-06-05T11:30:00Z</cp:lastPrinted>
  <dcterms:created xsi:type="dcterms:W3CDTF">2025-07-21T10:09:00Z</dcterms:created>
  <dcterms:modified xsi:type="dcterms:W3CDTF">2025-07-21T10:09:00Z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